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A46" w:rsidRPr="008222F1" w:rsidRDefault="00F8424A" w:rsidP="007355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sz w:val="28"/>
          <w:szCs w:val="28"/>
        </w:rPr>
        <w:t>УТВЕРЖДАЮ:</w:t>
      </w:r>
    </w:p>
    <w:p w:rsidR="00F8424A" w:rsidRPr="008222F1" w:rsidRDefault="004058CB" w:rsidP="007355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sz w:val="28"/>
          <w:szCs w:val="28"/>
        </w:rPr>
        <w:tab/>
      </w:r>
      <w:r w:rsidRPr="008222F1">
        <w:rPr>
          <w:rFonts w:ascii="Times New Roman" w:hAnsi="Times New Roman" w:cs="Times New Roman"/>
          <w:sz w:val="28"/>
          <w:szCs w:val="28"/>
        </w:rPr>
        <w:tab/>
      </w:r>
      <w:r w:rsidR="00AF4AEC" w:rsidRPr="008222F1">
        <w:rPr>
          <w:rFonts w:ascii="Times New Roman" w:hAnsi="Times New Roman" w:cs="Times New Roman"/>
          <w:sz w:val="28"/>
          <w:szCs w:val="28"/>
        </w:rPr>
        <w:t>Директор МУ «</w:t>
      </w:r>
      <w:r w:rsidR="00F8424A" w:rsidRPr="008222F1">
        <w:rPr>
          <w:rFonts w:ascii="Times New Roman" w:hAnsi="Times New Roman" w:cs="Times New Roman"/>
          <w:sz w:val="28"/>
          <w:szCs w:val="28"/>
        </w:rPr>
        <w:t>Искровский» СДК</w:t>
      </w:r>
    </w:p>
    <w:p w:rsidR="00F8424A" w:rsidRPr="008222F1" w:rsidRDefault="004058CB" w:rsidP="007355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sz w:val="28"/>
          <w:szCs w:val="28"/>
        </w:rPr>
        <w:tab/>
      </w:r>
      <w:r w:rsidRPr="008222F1">
        <w:rPr>
          <w:rFonts w:ascii="Times New Roman" w:hAnsi="Times New Roman" w:cs="Times New Roman"/>
          <w:sz w:val="28"/>
          <w:szCs w:val="28"/>
        </w:rPr>
        <w:tab/>
      </w:r>
      <w:r w:rsidR="00414E8F" w:rsidRPr="008222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F8424A" w:rsidRPr="008222F1">
        <w:rPr>
          <w:rFonts w:ascii="Times New Roman" w:hAnsi="Times New Roman" w:cs="Times New Roman"/>
          <w:sz w:val="28"/>
          <w:szCs w:val="28"/>
        </w:rPr>
        <w:t>Печенникова И.А.____________</w:t>
      </w:r>
    </w:p>
    <w:p w:rsidR="00F8424A" w:rsidRPr="008222F1" w:rsidRDefault="00F8424A" w:rsidP="007355D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8424A" w:rsidRPr="008222F1" w:rsidRDefault="00F8424A" w:rsidP="007355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От</w:t>
      </w:r>
      <w:r w:rsidR="00121F63" w:rsidRPr="008222F1">
        <w:rPr>
          <w:rFonts w:ascii="Times New Roman" w:hAnsi="Times New Roman" w:cs="Times New Roman"/>
          <w:b/>
          <w:sz w:val="28"/>
          <w:szCs w:val="28"/>
        </w:rPr>
        <w:t>чёт по работе за I</w:t>
      </w:r>
      <w:r w:rsidR="00414E8F" w:rsidRPr="008222F1">
        <w:rPr>
          <w:rFonts w:ascii="Times New Roman" w:hAnsi="Times New Roman" w:cs="Times New Roman"/>
          <w:b/>
          <w:sz w:val="28"/>
          <w:szCs w:val="28"/>
        </w:rPr>
        <w:t>I</w:t>
      </w:r>
      <w:r w:rsidR="00AE0A97" w:rsidRPr="008222F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9F4B6A" w:rsidRPr="008222F1">
        <w:rPr>
          <w:rFonts w:ascii="Times New Roman" w:hAnsi="Times New Roman" w:cs="Times New Roman"/>
          <w:b/>
          <w:sz w:val="28"/>
          <w:szCs w:val="28"/>
        </w:rPr>
        <w:t xml:space="preserve"> квартал 2020</w:t>
      </w:r>
      <w:r w:rsidRPr="008222F1">
        <w:rPr>
          <w:rFonts w:ascii="Times New Roman" w:hAnsi="Times New Roman" w:cs="Times New Roman"/>
          <w:b/>
          <w:sz w:val="28"/>
          <w:szCs w:val="28"/>
        </w:rPr>
        <w:t>г.</w:t>
      </w:r>
    </w:p>
    <w:p w:rsidR="00F8424A" w:rsidRPr="008222F1" w:rsidRDefault="00C475D3" w:rsidP="007355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МУ «Искровский»</w:t>
      </w:r>
      <w:r w:rsidR="00F8424A" w:rsidRPr="008222F1">
        <w:rPr>
          <w:rFonts w:ascii="Times New Roman" w:hAnsi="Times New Roman" w:cs="Times New Roman"/>
          <w:b/>
          <w:sz w:val="28"/>
          <w:szCs w:val="28"/>
        </w:rPr>
        <w:t xml:space="preserve"> СДК</w:t>
      </w:r>
    </w:p>
    <w:p w:rsidR="00F8424A" w:rsidRPr="008222F1" w:rsidRDefault="00F8424A" w:rsidP="007355D7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Информация о проведённых мероприятиях.</w:t>
      </w:r>
    </w:p>
    <w:tbl>
      <w:tblPr>
        <w:tblStyle w:val="a4"/>
        <w:tblW w:w="15169" w:type="dxa"/>
        <w:tblLayout w:type="fixed"/>
        <w:tblLook w:val="04A0"/>
      </w:tblPr>
      <w:tblGrid>
        <w:gridCol w:w="1101"/>
        <w:gridCol w:w="4587"/>
        <w:gridCol w:w="4273"/>
        <w:gridCol w:w="1830"/>
        <w:gridCol w:w="1548"/>
        <w:gridCol w:w="1830"/>
      </w:tblGrid>
      <w:tr w:rsidR="00F8424A" w:rsidRPr="008222F1" w:rsidTr="00DF0716">
        <w:trPr>
          <w:trHeight w:val="144"/>
        </w:trPr>
        <w:tc>
          <w:tcPr>
            <w:tcW w:w="1101" w:type="dxa"/>
          </w:tcPr>
          <w:p w:rsidR="00F8424A" w:rsidRPr="008222F1" w:rsidRDefault="00F8424A" w:rsidP="00F84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4587" w:type="dxa"/>
          </w:tcPr>
          <w:p w:rsidR="00F8424A" w:rsidRPr="008222F1" w:rsidRDefault="00F8424A" w:rsidP="00F84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4273" w:type="dxa"/>
          </w:tcPr>
          <w:p w:rsidR="00F8424A" w:rsidRPr="008222F1" w:rsidRDefault="00F8424A" w:rsidP="00F84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проведения, направление работы</w:t>
            </w:r>
          </w:p>
        </w:tc>
        <w:tc>
          <w:tcPr>
            <w:tcW w:w="1830" w:type="dxa"/>
          </w:tcPr>
          <w:p w:rsidR="00F8424A" w:rsidRPr="008222F1" w:rsidRDefault="00F8424A" w:rsidP="00F84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населения</w:t>
            </w:r>
          </w:p>
        </w:tc>
        <w:tc>
          <w:tcPr>
            <w:tcW w:w="1548" w:type="dxa"/>
          </w:tcPr>
          <w:p w:rsidR="00F8424A" w:rsidRPr="008222F1" w:rsidRDefault="00F8424A" w:rsidP="00F84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830" w:type="dxa"/>
          </w:tcPr>
          <w:p w:rsidR="00F8424A" w:rsidRPr="008222F1" w:rsidRDefault="00F8424A" w:rsidP="00F842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присутствующих</w:t>
            </w:r>
          </w:p>
        </w:tc>
      </w:tr>
      <w:tr w:rsidR="00F6156F" w:rsidRPr="008222F1" w:rsidTr="00DF0716">
        <w:trPr>
          <w:trHeight w:val="144"/>
        </w:trPr>
        <w:tc>
          <w:tcPr>
            <w:tcW w:w="1101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01.07</w:t>
            </w:r>
          </w:p>
        </w:tc>
        <w:tc>
          <w:tcPr>
            <w:tcW w:w="4587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Концерт ко Дню голосования</w:t>
            </w:r>
          </w:p>
        </w:tc>
        <w:tc>
          <w:tcPr>
            <w:tcW w:w="4273" w:type="dxa"/>
          </w:tcPr>
          <w:p w:rsidR="00F6156F" w:rsidRPr="008222F1" w:rsidRDefault="00E97F15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Творчество</w:t>
            </w:r>
          </w:p>
        </w:tc>
        <w:tc>
          <w:tcPr>
            <w:tcW w:w="1830" w:type="dxa"/>
          </w:tcPr>
          <w:p w:rsidR="00E97F15" w:rsidRPr="008222F1" w:rsidRDefault="00E97F15" w:rsidP="00850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Взрослое</w:t>
            </w:r>
          </w:p>
          <w:p w:rsidR="00F6156F" w:rsidRPr="008222F1" w:rsidRDefault="00E97F15" w:rsidP="00850F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48" w:type="dxa"/>
          </w:tcPr>
          <w:p w:rsidR="00F6156F" w:rsidRPr="008222F1" w:rsidRDefault="00F6156F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6156F" w:rsidRPr="008222F1" w:rsidTr="00DF0716">
        <w:trPr>
          <w:trHeight w:val="144"/>
        </w:trPr>
        <w:tc>
          <w:tcPr>
            <w:tcW w:w="1101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03.07</w:t>
            </w:r>
          </w:p>
        </w:tc>
        <w:tc>
          <w:tcPr>
            <w:tcW w:w="4587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пост «Обо всём </w:t>
            </w:r>
          </w:p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понемногу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Нил де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Грасс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Тайсон</w:t>
            </w:r>
            <w:proofErr w:type="spellEnd"/>
          </w:p>
        </w:tc>
        <w:tc>
          <w:tcPr>
            <w:tcW w:w="4273" w:type="dxa"/>
          </w:tcPr>
          <w:p w:rsidR="00F6156F" w:rsidRPr="008222F1" w:rsidRDefault="00E97F15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F6156F" w:rsidRPr="008222F1" w:rsidRDefault="00E97F15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F6156F" w:rsidRPr="008222F1" w:rsidRDefault="00F6156F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  <w:p w:rsidR="00F6156F" w:rsidRPr="008222F1" w:rsidRDefault="00F6156F" w:rsidP="00F61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(В контакте)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6156F" w:rsidRPr="008222F1" w:rsidTr="00DF0716">
        <w:trPr>
          <w:trHeight w:val="144"/>
        </w:trPr>
        <w:tc>
          <w:tcPr>
            <w:tcW w:w="1101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08.07</w:t>
            </w:r>
          </w:p>
        </w:tc>
        <w:tc>
          <w:tcPr>
            <w:tcW w:w="4587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«Мы желаем счастья вам</w:t>
            </w:r>
            <w:r w:rsidR="00E97F15" w:rsidRPr="008222F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proofErr w:type="gramStart"/>
            <w:r w:rsidR="00E97F15" w:rsidRPr="008222F1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="00E97F15" w:rsidRPr="008222F1">
              <w:rPr>
                <w:rFonts w:ascii="Times New Roman" w:hAnsi="Times New Roman" w:cs="Times New Roman"/>
                <w:sz w:val="28"/>
                <w:szCs w:val="28"/>
              </w:rPr>
              <w:t>поздравление с праздником Днём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семьи</w:t>
            </w:r>
            <w:r w:rsidR="00E97F15" w:rsidRPr="008222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любви и верности</w:t>
            </w:r>
          </w:p>
        </w:tc>
        <w:tc>
          <w:tcPr>
            <w:tcW w:w="4273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Работа с пенсионерами</w:t>
            </w:r>
          </w:p>
        </w:tc>
        <w:tc>
          <w:tcPr>
            <w:tcW w:w="1830" w:type="dxa"/>
          </w:tcPr>
          <w:p w:rsidR="00F6156F" w:rsidRPr="008222F1" w:rsidRDefault="00E97F15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Пенсионеры</w:t>
            </w:r>
          </w:p>
        </w:tc>
        <w:tc>
          <w:tcPr>
            <w:tcW w:w="1548" w:type="dxa"/>
          </w:tcPr>
          <w:p w:rsidR="00F6156F" w:rsidRPr="008222F1" w:rsidRDefault="00F6156F" w:rsidP="00F84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  <w:p w:rsidR="00F6156F" w:rsidRPr="008222F1" w:rsidRDefault="00F6156F" w:rsidP="00F61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(В контакте)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</w:tc>
      </w:tr>
      <w:tr w:rsidR="00F6156F" w:rsidRPr="008222F1" w:rsidTr="00DF0716">
        <w:trPr>
          <w:trHeight w:val="144"/>
        </w:trPr>
        <w:tc>
          <w:tcPr>
            <w:tcW w:w="1101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08.07</w:t>
            </w:r>
          </w:p>
        </w:tc>
        <w:tc>
          <w:tcPr>
            <w:tcW w:w="4587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Информационный пост «День семьи любви и верности»</w:t>
            </w:r>
          </w:p>
        </w:tc>
        <w:tc>
          <w:tcPr>
            <w:tcW w:w="4273" w:type="dxa"/>
          </w:tcPr>
          <w:p w:rsidR="00E97F15" w:rsidRPr="008222F1" w:rsidRDefault="00E97F15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56F" w:rsidRPr="008222F1" w:rsidRDefault="00E97F15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Социальные сети</w:t>
            </w:r>
          </w:p>
        </w:tc>
        <w:tc>
          <w:tcPr>
            <w:tcW w:w="1830" w:type="dxa"/>
          </w:tcPr>
          <w:p w:rsidR="00E97F15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56F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 категории</w:t>
            </w:r>
          </w:p>
        </w:tc>
        <w:tc>
          <w:tcPr>
            <w:tcW w:w="1548" w:type="dxa"/>
          </w:tcPr>
          <w:p w:rsidR="00F6156F" w:rsidRPr="008222F1" w:rsidRDefault="00F6156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142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(В контакте)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56F" w:rsidRPr="008222F1" w:rsidTr="00DF0716">
        <w:trPr>
          <w:trHeight w:val="144"/>
        </w:trPr>
        <w:tc>
          <w:tcPr>
            <w:tcW w:w="1101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</w:t>
            </w:r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87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«Курская битва»</w:t>
            </w:r>
          </w:p>
        </w:tc>
        <w:tc>
          <w:tcPr>
            <w:tcW w:w="4273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  <w:r w:rsidR="00E97F15"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7F15" w:rsidRPr="008222F1" w:rsidRDefault="00E97F15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F6156F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F6156F" w:rsidRPr="008222F1" w:rsidRDefault="00F6156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843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6156F" w:rsidRPr="008222F1" w:rsidTr="00DF0716">
        <w:trPr>
          <w:trHeight w:val="144"/>
        </w:trPr>
        <w:tc>
          <w:tcPr>
            <w:tcW w:w="1101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87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пост «Обо всём понемногу»-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Элен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Ролле</w:t>
            </w:r>
          </w:p>
        </w:tc>
        <w:tc>
          <w:tcPr>
            <w:tcW w:w="4273" w:type="dxa"/>
          </w:tcPr>
          <w:p w:rsidR="00F6156F" w:rsidRPr="008222F1" w:rsidRDefault="00E97F15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F6156F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F6156F" w:rsidRPr="008222F1" w:rsidRDefault="00F6156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  <w:p w:rsidR="00F6156F" w:rsidRPr="008222F1" w:rsidRDefault="00F6156F" w:rsidP="00F61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6156F" w:rsidRPr="008222F1" w:rsidTr="00DF0716">
        <w:trPr>
          <w:trHeight w:val="144"/>
        </w:trPr>
        <w:tc>
          <w:tcPr>
            <w:tcW w:w="1101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13.07</w:t>
            </w:r>
          </w:p>
        </w:tc>
        <w:tc>
          <w:tcPr>
            <w:tcW w:w="4587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«День Российской почты»- поздравление работников</w:t>
            </w:r>
            <w:r w:rsidR="00E97F15"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почты</w:t>
            </w:r>
          </w:p>
        </w:tc>
        <w:tc>
          <w:tcPr>
            <w:tcW w:w="4273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Работа с населением</w:t>
            </w:r>
            <w:r w:rsidR="00E97F15"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7F15" w:rsidRPr="008222F1" w:rsidRDefault="00E97F15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F6156F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Взрослое</w:t>
            </w:r>
          </w:p>
          <w:p w:rsidR="00E97F15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48" w:type="dxa"/>
          </w:tcPr>
          <w:p w:rsidR="00F6156F" w:rsidRPr="008222F1" w:rsidRDefault="00F6156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419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(В контакте)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869</w:t>
            </w:r>
          </w:p>
          <w:p w:rsidR="00F6156F" w:rsidRPr="008222F1" w:rsidRDefault="00F6156F" w:rsidP="00F61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56F" w:rsidRPr="008222F1" w:rsidTr="00DF0716">
        <w:trPr>
          <w:trHeight w:val="481"/>
        </w:trPr>
        <w:tc>
          <w:tcPr>
            <w:tcW w:w="1101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20.07</w:t>
            </w:r>
          </w:p>
        </w:tc>
        <w:tc>
          <w:tcPr>
            <w:tcW w:w="4587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Информационный пост «Обо всём понемногу»- Юрий Сенкевич</w:t>
            </w:r>
          </w:p>
        </w:tc>
        <w:tc>
          <w:tcPr>
            <w:tcW w:w="4273" w:type="dxa"/>
          </w:tcPr>
          <w:p w:rsidR="00F6156F" w:rsidRPr="008222F1" w:rsidRDefault="00E97F15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F6156F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F6156F" w:rsidRPr="008222F1" w:rsidRDefault="00F6156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  <w:p w:rsidR="00F6156F" w:rsidRPr="008222F1" w:rsidRDefault="00F6156F" w:rsidP="00F61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(В контакте)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  <w:p w:rsidR="00F6156F" w:rsidRPr="008222F1" w:rsidRDefault="00F6156F" w:rsidP="00F61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6156F" w:rsidRPr="008222F1" w:rsidRDefault="00F6156F" w:rsidP="00F615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56F" w:rsidRPr="008222F1" w:rsidTr="00DF0716">
        <w:trPr>
          <w:trHeight w:val="676"/>
        </w:trPr>
        <w:tc>
          <w:tcPr>
            <w:tcW w:w="1101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25.07</w:t>
            </w:r>
          </w:p>
        </w:tc>
        <w:tc>
          <w:tcPr>
            <w:tcW w:w="4587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«День торговли» 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оздравление ветеранов и работников</w:t>
            </w:r>
            <w:r w:rsidR="00E97F15"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торговли</w:t>
            </w:r>
          </w:p>
        </w:tc>
        <w:tc>
          <w:tcPr>
            <w:tcW w:w="4273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Работа с населением</w:t>
            </w:r>
            <w:r w:rsidR="00E97F15"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7F15" w:rsidRPr="008222F1" w:rsidRDefault="00E97F15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F6156F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Взрослое население</w:t>
            </w:r>
          </w:p>
        </w:tc>
        <w:tc>
          <w:tcPr>
            <w:tcW w:w="1548" w:type="dxa"/>
          </w:tcPr>
          <w:p w:rsidR="00F6156F" w:rsidRPr="008222F1" w:rsidRDefault="00F6156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F6156F" w:rsidRPr="008222F1" w:rsidRDefault="00F6156F" w:rsidP="00F61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(Социальные сети)</w:t>
            </w:r>
          </w:p>
        </w:tc>
      </w:tr>
      <w:tr w:rsidR="00F6156F" w:rsidRPr="008222F1" w:rsidTr="00DF0716">
        <w:trPr>
          <w:trHeight w:val="887"/>
        </w:trPr>
        <w:tc>
          <w:tcPr>
            <w:tcW w:w="1101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26.07</w:t>
            </w:r>
          </w:p>
        </w:tc>
        <w:tc>
          <w:tcPr>
            <w:tcW w:w="4587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Информационный пост «День Военно-морского флота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поздравление моряков</w:t>
            </w:r>
          </w:p>
        </w:tc>
        <w:tc>
          <w:tcPr>
            <w:tcW w:w="4273" w:type="dxa"/>
          </w:tcPr>
          <w:p w:rsidR="00F6156F" w:rsidRPr="008222F1" w:rsidRDefault="00E97F15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F6156F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F6156F" w:rsidRPr="008222F1" w:rsidRDefault="00F6156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886</w:t>
            </w:r>
          </w:p>
          <w:p w:rsidR="00F6156F" w:rsidRPr="008222F1" w:rsidRDefault="00F6156F" w:rsidP="00F61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6156F" w:rsidRPr="008222F1" w:rsidTr="00DF0716">
        <w:trPr>
          <w:trHeight w:val="361"/>
        </w:trPr>
        <w:tc>
          <w:tcPr>
            <w:tcW w:w="1101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27.07</w:t>
            </w:r>
          </w:p>
        </w:tc>
        <w:tc>
          <w:tcPr>
            <w:tcW w:w="4587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 от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Н.В.Тыркеевой</w:t>
            </w:r>
            <w:proofErr w:type="spellEnd"/>
          </w:p>
        </w:tc>
        <w:tc>
          <w:tcPr>
            <w:tcW w:w="4273" w:type="dxa"/>
          </w:tcPr>
          <w:p w:rsidR="00F6156F" w:rsidRPr="008222F1" w:rsidRDefault="00F6156F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Прикладное творчество</w:t>
            </w:r>
            <w:r w:rsidR="00E97F15"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7F15" w:rsidRPr="008222F1" w:rsidRDefault="00E97F15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F6156F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F6156F" w:rsidRPr="008222F1" w:rsidRDefault="00F6156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  <w:p w:rsidR="00F6156F" w:rsidRPr="008222F1" w:rsidRDefault="00F6156F" w:rsidP="00F615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6156F" w:rsidRPr="008222F1" w:rsidRDefault="00F6156F" w:rsidP="00F6156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1171</w:t>
            </w:r>
          </w:p>
          <w:p w:rsidR="00F6156F" w:rsidRPr="008222F1" w:rsidRDefault="00F6156F" w:rsidP="00F61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97F15" w:rsidRPr="008222F1" w:rsidTr="00DF0716">
        <w:trPr>
          <w:trHeight w:val="433"/>
        </w:trPr>
        <w:tc>
          <w:tcPr>
            <w:tcW w:w="1101" w:type="dxa"/>
            <w:tcBorders>
              <w:bottom w:val="single" w:sz="4" w:space="0" w:color="auto"/>
            </w:tcBorders>
          </w:tcPr>
          <w:p w:rsidR="00E97F15" w:rsidRPr="008222F1" w:rsidRDefault="00E97F15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27.07</w:t>
            </w:r>
          </w:p>
        </w:tc>
        <w:tc>
          <w:tcPr>
            <w:tcW w:w="4587" w:type="dxa"/>
            <w:tcBorders>
              <w:bottom w:val="single" w:sz="4" w:space="0" w:color="auto"/>
            </w:tcBorders>
          </w:tcPr>
          <w:p w:rsidR="00E97F15" w:rsidRPr="008222F1" w:rsidRDefault="00E97F15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Информационный пост «Обо всём понемногу»- Мишель Мутон</w:t>
            </w:r>
          </w:p>
        </w:tc>
        <w:tc>
          <w:tcPr>
            <w:tcW w:w="4273" w:type="dxa"/>
            <w:tcBorders>
              <w:bottom w:val="single" w:sz="4" w:space="0" w:color="auto"/>
            </w:tcBorders>
          </w:tcPr>
          <w:p w:rsidR="00E97F15" w:rsidRPr="008222F1" w:rsidRDefault="00E97F15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E97F15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E97F15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E97F15" w:rsidRPr="008222F1" w:rsidRDefault="00E97F15" w:rsidP="00E97F15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  <w:p w:rsidR="00E97F15" w:rsidRPr="008222F1" w:rsidRDefault="00E97F15" w:rsidP="00E97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Инстаграм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97F15" w:rsidRPr="008222F1" w:rsidRDefault="00E97F15" w:rsidP="00E97F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  <w:p w:rsidR="00E97F15" w:rsidRPr="008222F1" w:rsidRDefault="00E97F15" w:rsidP="00E97F15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97F15" w:rsidRPr="008222F1" w:rsidTr="00DF0716">
        <w:trPr>
          <w:trHeight w:val="200"/>
        </w:trPr>
        <w:tc>
          <w:tcPr>
            <w:tcW w:w="1101" w:type="dxa"/>
            <w:tcBorders>
              <w:top w:val="single" w:sz="4" w:space="0" w:color="auto"/>
            </w:tcBorders>
          </w:tcPr>
          <w:p w:rsidR="00E97F15" w:rsidRPr="008222F1" w:rsidRDefault="00E97F15" w:rsidP="00F6156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30.07</w:t>
            </w:r>
          </w:p>
        </w:tc>
        <w:tc>
          <w:tcPr>
            <w:tcW w:w="4587" w:type="dxa"/>
            <w:tcBorders>
              <w:top w:val="single" w:sz="4" w:space="0" w:color="auto"/>
            </w:tcBorders>
          </w:tcPr>
          <w:p w:rsidR="00E97F15" w:rsidRPr="008222F1" w:rsidRDefault="00E97F15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Встреча жителей п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скра с И.Г.Морозом -депутатом Законодательного собрания НСО</w:t>
            </w:r>
          </w:p>
        </w:tc>
        <w:tc>
          <w:tcPr>
            <w:tcW w:w="4273" w:type="dxa"/>
            <w:tcBorders>
              <w:top w:val="single" w:sz="4" w:space="0" w:color="auto"/>
            </w:tcBorders>
          </w:tcPr>
          <w:p w:rsidR="00E97F15" w:rsidRPr="008222F1" w:rsidRDefault="00E97F15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Работа  с населением</w:t>
            </w: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E97F15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Взрослое</w:t>
            </w:r>
          </w:p>
          <w:p w:rsidR="00E97F15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E97F15" w:rsidRPr="008222F1" w:rsidRDefault="00E97F15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E97F15" w:rsidRPr="008222F1" w:rsidRDefault="00E97F15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27 чел</w:t>
            </w:r>
            <w:r w:rsidR="009371EC"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975D0" w:rsidRPr="008222F1" w:rsidTr="00DF0716">
        <w:trPr>
          <w:trHeight w:val="513"/>
        </w:trPr>
        <w:tc>
          <w:tcPr>
            <w:tcW w:w="1101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02.08</w:t>
            </w:r>
          </w:p>
        </w:tc>
        <w:tc>
          <w:tcPr>
            <w:tcW w:w="4587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Поздравляем воздушно-десантные войска</w:t>
            </w:r>
          </w:p>
        </w:tc>
        <w:tc>
          <w:tcPr>
            <w:tcW w:w="4273" w:type="dxa"/>
          </w:tcPr>
          <w:p w:rsidR="007975D0" w:rsidRPr="008222F1" w:rsidRDefault="002E5ABE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2E5ABE" w:rsidRPr="008222F1" w:rsidRDefault="002E5ABE" w:rsidP="002E5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Взрослое</w:t>
            </w:r>
          </w:p>
          <w:p w:rsidR="007975D0" w:rsidRPr="008222F1" w:rsidRDefault="002E5ABE" w:rsidP="002E5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548" w:type="dxa"/>
          </w:tcPr>
          <w:p w:rsidR="007975D0" w:rsidRPr="008222F1" w:rsidRDefault="007975D0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975D0" w:rsidRPr="008222F1" w:rsidRDefault="007975D0" w:rsidP="00EC3DF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235 просмотров 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371EC" w:rsidRPr="008222F1" w:rsidRDefault="009371EC" w:rsidP="00EC3DF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1EC" w:rsidRPr="008222F1" w:rsidRDefault="009371EC" w:rsidP="00937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Инст</w:t>
            </w:r>
            <w:r w:rsidR="008119C2" w:rsidRPr="008222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  <w:p w:rsidR="008119C2" w:rsidRPr="008222F1" w:rsidRDefault="008119C2" w:rsidP="009371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ОК-698</w:t>
            </w:r>
          </w:p>
          <w:p w:rsidR="007975D0" w:rsidRPr="008222F1" w:rsidRDefault="007975D0" w:rsidP="00EC3DFF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5D0" w:rsidRPr="008222F1" w:rsidTr="00DF0716">
        <w:trPr>
          <w:trHeight w:val="796"/>
        </w:trPr>
        <w:tc>
          <w:tcPr>
            <w:tcW w:w="1101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03.08</w:t>
            </w:r>
          </w:p>
        </w:tc>
        <w:tc>
          <w:tcPr>
            <w:tcW w:w="4587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«Японская военная кампания»</w:t>
            </w:r>
          </w:p>
        </w:tc>
        <w:tc>
          <w:tcPr>
            <w:tcW w:w="4273" w:type="dxa"/>
          </w:tcPr>
          <w:p w:rsidR="007975D0" w:rsidRPr="008222F1" w:rsidRDefault="008119C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30" w:type="dxa"/>
          </w:tcPr>
          <w:p w:rsidR="007975D0" w:rsidRPr="008222F1" w:rsidRDefault="008119C2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7975D0" w:rsidRPr="008222F1" w:rsidRDefault="007975D0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975D0" w:rsidRPr="008222F1" w:rsidRDefault="007975D0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9C2" w:rsidRPr="008222F1" w:rsidTr="00DF0716">
        <w:trPr>
          <w:trHeight w:val="796"/>
        </w:trPr>
        <w:tc>
          <w:tcPr>
            <w:tcW w:w="1101" w:type="dxa"/>
          </w:tcPr>
          <w:p w:rsidR="008119C2" w:rsidRPr="008222F1" w:rsidRDefault="008119C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06.08</w:t>
            </w:r>
          </w:p>
        </w:tc>
        <w:tc>
          <w:tcPr>
            <w:tcW w:w="4587" w:type="dxa"/>
          </w:tcPr>
          <w:p w:rsidR="008119C2" w:rsidRPr="008222F1" w:rsidRDefault="008119C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Информационный пост «Японская военная кампания»</w:t>
            </w:r>
          </w:p>
        </w:tc>
        <w:tc>
          <w:tcPr>
            <w:tcW w:w="4273" w:type="dxa"/>
          </w:tcPr>
          <w:p w:rsidR="008119C2" w:rsidRPr="008222F1" w:rsidRDefault="008119C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8119C2" w:rsidRPr="008222F1" w:rsidRDefault="008119C2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8119C2" w:rsidRPr="008222F1" w:rsidRDefault="008119C2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8119C2" w:rsidRPr="008222F1" w:rsidRDefault="008119C2" w:rsidP="008119C2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232 просмотра</w:t>
            </w:r>
          </w:p>
          <w:p w:rsidR="008119C2" w:rsidRPr="008222F1" w:rsidRDefault="008119C2" w:rsidP="008119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119C2" w:rsidRPr="008222F1" w:rsidRDefault="008119C2" w:rsidP="008119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Инст-143</w:t>
            </w:r>
          </w:p>
        </w:tc>
      </w:tr>
      <w:tr w:rsidR="007975D0" w:rsidRPr="008222F1" w:rsidTr="00DF0716">
        <w:trPr>
          <w:trHeight w:val="624"/>
        </w:trPr>
        <w:tc>
          <w:tcPr>
            <w:tcW w:w="1101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06.08</w:t>
            </w:r>
          </w:p>
        </w:tc>
        <w:tc>
          <w:tcPr>
            <w:tcW w:w="4587" w:type="dxa"/>
          </w:tcPr>
          <w:p w:rsidR="007975D0" w:rsidRPr="008222F1" w:rsidRDefault="002E5ABE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  <w:rPrChange w:id="0" w:author="Администратор" w:date="2020-10-07T11:58:00Z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</w:rPrChange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«Обо всём по</w:t>
            </w:r>
            <w:r w:rsidR="007975D0"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немногу» </w:t>
            </w:r>
            <w:proofErr w:type="spellStart"/>
            <w:r w:rsidR="007975D0" w:rsidRPr="008222F1">
              <w:rPr>
                <w:rFonts w:ascii="Times New Roman" w:hAnsi="Times New Roman" w:cs="Times New Roman"/>
                <w:sz w:val="28"/>
                <w:szCs w:val="28"/>
              </w:rPr>
              <w:t>Ретровейв</w:t>
            </w:r>
            <w:proofErr w:type="spellEnd"/>
            <w:r w:rsidR="007975D0" w:rsidRPr="008222F1">
              <w:rPr>
                <w:rFonts w:ascii="Times New Roman" w:hAnsi="Times New Roman" w:cs="Times New Roman"/>
                <w:sz w:val="28"/>
                <w:szCs w:val="28"/>
              </w:rPr>
              <w:t>. Творчество</w:t>
            </w:r>
            <w:r w:rsidR="007975D0" w:rsidRPr="008222F1">
              <w:rPr>
                <w:rFonts w:ascii="Times New Roman" w:hAnsi="Times New Roman" w:cs="Times New Roman"/>
                <w:sz w:val="28"/>
                <w:szCs w:val="28"/>
                <w:rPrChange w:id="1" w:author="Администратор" w:date="2020-10-07T11:58:00Z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</w:rPrChange>
              </w:rPr>
              <w:t xml:space="preserve"> </w:t>
            </w:r>
            <w:r w:rsidR="007975D0" w:rsidRPr="008222F1">
              <w:rPr>
                <w:rFonts w:ascii="Times New Roman" w:hAnsi="Times New Roman" w:cs="Times New Roman"/>
                <w:sz w:val="28"/>
                <w:szCs w:val="28"/>
              </w:rPr>
              <w:t>групп</w:t>
            </w:r>
            <w:r w:rsidR="007975D0" w:rsidRPr="008222F1">
              <w:rPr>
                <w:rFonts w:ascii="Times New Roman" w:hAnsi="Times New Roman" w:cs="Times New Roman"/>
                <w:sz w:val="28"/>
                <w:szCs w:val="28"/>
                <w:rPrChange w:id="2" w:author="Администратор" w:date="2020-10-07T11:58:00Z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</w:rPrChange>
              </w:rPr>
              <w:t xml:space="preserve"> «</w:t>
            </w:r>
            <w:proofErr w:type="spellStart"/>
            <w:r w:rsidR="007975D0"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Perturbator</w:t>
            </w:r>
            <w:proofErr w:type="spellEnd"/>
            <w:r w:rsidR="007975D0" w:rsidRPr="008222F1">
              <w:rPr>
                <w:rFonts w:ascii="Times New Roman" w:hAnsi="Times New Roman" w:cs="Times New Roman"/>
                <w:sz w:val="28"/>
                <w:szCs w:val="28"/>
                <w:rPrChange w:id="3" w:author="Администратор" w:date="2020-10-07T11:58:00Z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</w:rPrChange>
              </w:rPr>
              <w:t>», «</w:t>
            </w:r>
            <w:r w:rsidR="007975D0"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Carpenter</w:t>
            </w:r>
            <w:r w:rsidR="007975D0" w:rsidRPr="008222F1">
              <w:rPr>
                <w:rFonts w:ascii="Times New Roman" w:hAnsi="Times New Roman" w:cs="Times New Roman"/>
                <w:sz w:val="28"/>
                <w:szCs w:val="28"/>
                <w:rPrChange w:id="4" w:author="Администратор" w:date="2020-10-07T11:58:00Z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</w:rPrChange>
              </w:rPr>
              <w:t xml:space="preserve"> </w:t>
            </w:r>
            <w:r w:rsidR="007975D0"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Brut</w:t>
            </w:r>
            <w:r w:rsidR="007975D0" w:rsidRPr="008222F1">
              <w:rPr>
                <w:rFonts w:ascii="Times New Roman" w:hAnsi="Times New Roman" w:cs="Times New Roman"/>
                <w:sz w:val="28"/>
                <w:szCs w:val="28"/>
                <w:rPrChange w:id="5" w:author="Администратор" w:date="2020-10-07T11:58:00Z"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</w:rPrChange>
              </w:rPr>
              <w:t>»</w:t>
            </w:r>
          </w:p>
        </w:tc>
        <w:tc>
          <w:tcPr>
            <w:tcW w:w="4273" w:type="dxa"/>
          </w:tcPr>
          <w:p w:rsidR="007975D0" w:rsidRPr="008222F1" w:rsidRDefault="002E5ABE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7975D0" w:rsidRPr="008222F1" w:rsidRDefault="002E5ABE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7975D0" w:rsidRPr="008222F1" w:rsidRDefault="007975D0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30" w:type="dxa"/>
          </w:tcPr>
          <w:p w:rsidR="008119C2" w:rsidRPr="008222F1" w:rsidRDefault="008119C2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9C2" w:rsidRPr="008222F1" w:rsidRDefault="008119C2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Инст-131</w:t>
            </w:r>
          </w:p>
          <w:p w:rsidR="007975D0" w:rsidRPr="008222F1" w:rsidRDefault="007975D0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214 Просмотров</w:t>
            </w:r>
          </w:p>
          <w:p w:rsidR="007975D0" w:rsidRPr="008222F1" w:rsidRDefault="007975D0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119C2" w:rsidRPr="008222F1" w:rsidRDefault="008119C2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ОК-622</w:t>
            </w:r>
          </w:p>
        </w:tc>
      </w:tr>
      <w:tr w:rsidR="007975D0" w:rsidRPr="008222F1" w:rsidTr="00DF0716">
        <w:trPr>
          <w:trHeight w:val="616"/>
        </w:trPr>
        <w:tc>
          <w:tcPr>
            <w:tcW w:w="1101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08.08</w:t>
            </w:r>
          </w:p>
        </w:tc>
        <w:tc>
          <w:tcPr>
            <w:tcW w:w="4587" w:type="dxa"/>
          </w:tcPr>
          <w:p w:rsidR="007975D0" w:rsidRPr="008222F1" w:rsidRDefault="007975D0" w:rsidP="002E5AB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«Пруд пруди праздников»- </w:t>
            </w:r>
          </w:p>
        </w:tc>
        <w:tc>
          <w:tcPr>
            <w:tcW w:w="4273" w:type="dxa"/>
          </w:tcPr>
          <w:p w:rsidR="007975D0" w:rsidRPr="008222F1" w:rsidRDefault="002E5ABE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Открытие зоны отдыха п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скра</w:t>
            </w:r>
          </w:p>
        </w:tc>
        <w:tc>
          <w:tcPr>
            <w:tcW w:w="1830" w:type="dxa"/>
          </w:tcPr>
          <w:p w:rsidR="007975D0" w:rsidRPr="008222F1" w:rsidRDefault="002E5ABE" w:rsidP="00731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7975D0" w:rsidRPr="008222F1" w:rsidRDefault="007975D0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975D0" w:rsidRPr="008222F1" w:rsidRDefault="007975D0" w:rsidP="007975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63 чел.</w:t>
            </w:r>
          </w:p>
        </w:tc>
      </w:tr>
      <w:tr w:rsidR="007975D0" w:rsidRPr="008222F1" w:rsidTr="007975D0">
        <w:trPr>
          <w:trHeight w:val="810"/>
        </w:trPr>
        <w:tc>
          <w:tcPr>
            <w:tcW w:w="1101" w:type="dxa"/>
            <w:tcBorders>
              <w:bottom w:val="single" w:sz="4" w:space="0" w:color="auto"/>
            </w:tcBorders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08.08</w:t>
            </w:r>
          </w:p>
        </w:tc>
        <w:tc>
          <w:tcPr>
            <w:tcW w:w="4587" w:type="dxa"/>
            <w:tcBorders>
              <w:bottom w:val="single" w:sz="4" w:space="0" w:color="auto"/>
            </w:tcBorders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«День физкультурника» - спортивный праздник.</w:t>
            </w:r>
          </w:p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3" w:type="dxa"/>
            <w:tcBorders>
              <w:bottom w:val="single" w:sz="4" w:space="0" w:color="auto"/>
            </w:tcBorders>
          </w:tcPr>
          <w:p w:rsidR="007975D0" w:rsidRPr="008222F1" w:rsidRDefault="002E5ABE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ЗОЖ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7975D0" w:rsidRPr="008222F1" w:rsidRDefault="002E5ABE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Молодёжь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:rsidR="007975D0" w:rsidRPr="008222F1" w:rsidRDefault="007975D0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:rsidR="007975D0" w:rsidRPr="008222F1" w:rsidRDefault="007975D0" w:rsidP="007975D0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23 чел.</w:t>
            </w:r>
          </w:p>
          <w:p w:rsidR="007975D0" w:rsidRPr="008222F1" w:rsidRDefault="007975D0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5D0" w:rsidRPr="008222F1" w:rsidRDefault="007975D0" w:rsidP="007975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5D0" w:rsidRPr="008222F1" w:rsidTr="007975D0">
        <w:trPr>
          <w:trHeight w:val="465"/>
        </w:trPr>
        <w:tc>
          <w:tcPr>
            <w:tcW w:w="1101" w:type="dxa"/>
            <w:tcBorders>
              <w:top w:val="single" w:sz="4" w:space="0" w:color="auto"/>
            </w:tcBorders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08.08</w:t>
            </w:r>
          </w:p>
        </w:tc>
        <w:tc>
          <w:tcPr>
            <w:tcW w:w="4587" w:type="dxa"/>
            <w:tcBorders>
              <w:top w:val="single" w:sz="4" w:space="0" w:color="auto"/>
            </w:tcBorders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Детская игровая программа</w:t>
            </w:r>
          </w:p>
        </w:tc>
        <w:tc>
          <w:tcPr>
            <w:tcW w:w="4273" w:type="dxa"/>
            <w:tcBorders>
              <w:top w:val="single" w:sz="4" w:space="0" w:color="auto"/>
            </w:tcBorders>
          </w:tcPr>
          <w:p w:rsidR="007975D0" w:rsidRPr="008222F1" w:rsidRDefault="002E5ABE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7975D0" w:rsidRPr="008222F1" w:rsidRDefault="002E5ABE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:rsidR="007975D0" w:rsidRPr="008222F1" w:rsidRDefault="007975D0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7975D0" w:rsidRPr="008222F1" w:rsidRDefault="007975D0" w:rsidP="007975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12 чел.</w:t>
            </w:r>
          </w:p>
        </w:tc>
      </w:tr>
      <w:tr w:rsidR="007975D0" w:rsidRPr="008222F1" w:rsidTr="00DF0716">
        <w:trPr>
          <w:trHeight w:val="1052"/>
        </w:trPr>
        <w:tc>
          <w:tcPr>
            <w:tcW w:w="1101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10.08</w:t>
            </w:r>
          </w:p>
        </w:tc>
        <w:tc>
          <w:tcPr>
            <w:tcW w:w="4587" w:type="dxa"/>
          </w:tcPr>
          <w:p w:rsidR="002E5ABE" w:rsidRPr="008222F1" w:rsidRDefault="002E5ABE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Информационный пост</w:t>
            </w:r>
          </w:p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Русские комиксы «</w:t>
            </w:r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Bubble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73" w:type="dxa"/>
          </w:tcPr>
          <w:p w:rsidR="007975D0" w:rsidRPr="008222F1" w:rsidRDefault="002E5ABE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7975D0" w:rsidRPr="008222F1" w:rsidRDefault="002E5ABE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7975D0" w:rsidRPr="008222F1" w:rsidRDefault="007975D0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975D0" w:rsidRPr="008222F1" w:rsidRDefault="007975D0" w:rsidP="002E5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  <w:p w:rsidR="007975D0" w:rsidRPr="008222F1" w:rsidRDefault="007975D0" w:rsidP="002E5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119C2" w:rsidRPr="008222F1" w:rsidRDefault="008119C2" w:rsidP="002E5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Инст-133</w:t>
            </w:r>
          </w:p>
          <w:p w:rsidR="008119C2" w:rsidRPr="008222F1" w:rsidRDefault="008119C2" w:rsidP="002E5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ОК-256</w:t>
            </w:r>
          </w:p>
        </w:tc>
      </w:tr>
      <w:tr w:rsidR="007975D0" w:rsidRPr="008222F1" w:rsidTr="00DF0716">
        <w:trPr>
          <w:trHeight w:val="406"/>
        </w:trPr>
        <w:tc>
          <w:tcPr>
            <w:tcW w:w="1101" w:type="dxa"/>
          </w:tcPr>
          <w:p w:rsidR="008119C2" w:rsidRPr="008222F1" w:rsidRDefault="008119C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9C2" w:rsidRPr="008222F1" w:rsidRDefault="008119C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12.08</w:t>
            </w:r>
          </w:p>
        </w:tc>
        <w:tc>
          <w:tcPr>
            <w:tcW w:w="4587" w:type="dxa"/>
          </w:tcPr>
          <w:p w:rsidR="008119C2" w:rsidRPr="008222F1" w:rsidRDefault="008119C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9C2" w:rsidRPr="008222F1" w:rsidRDefault="008119C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ABE" w:rsidRPr="008222F1" w:rsidRDefault="002E5ABE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Информационный пост</w:t>
            </w:r>
          </w:p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12 август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годовщина гибели АПЛ «Курск»</w:t>
            </w:r>
          </w:p>
        </w:tc>
        <w:tc>
          <w:tcPr>
            <w:tcW w:w="4273" w:type="dxa"/>
          </w:tcPr>
          <w:p w:rsidR="008119C2" w:rsidRPr="008222F1" w:rsidRDefault="008119C2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9C2" w:rsidRPr="008222F1" w:rsidRDefault="008119C2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5D0" w:rsidRPr="008222F1" w:rsidRDefault="002E5ABE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Социальные сети</w:t>
            </w:r>
          </w:p>
        </w:tc>
        <w:tc>
          <w:tcPr>
            <w:tcW w:w="1830" w:type="dxa"/>
          </w:tcPr>
          <w:p w:rsidR="008119C2" w:rsidRPr="008222F1" w:rsidRDefault="008119C2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9C2" w:rsidRPr="008222F1" w:rsidRDefault="008119C2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5D0" w:rsidRPr="008222F1" w:rsidRDefault="002E5ABE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 категории</w:t>
            </w:r>
          </w:p>
        </w:tc>
        <w:tc>
          <w:tcPr>
            <w:tcW w:w="1548" w:type="dxa"/>
          </w:tcPr>
          <w:p w:rsidR="007975D0" w:rsidRPr="008222F1" w:rsidRDefault="007975D0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8119C2" w:rsidRPr="008222F1" w:rsidRDefault="008119C2" w:rsidP="002E5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19C2" w:rsidRPr="008222F1" w:rsidRDefault="008119C2" w:rsidP="002E5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5D0" w:rsidRPr="008222F1" w:rsidRDefault="007975D0" w:rsidP="002E5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264</w:t>
            </w:r>
          </w:p>
          <w:p w:rsidR="007975D0" w:rsidRPr="008222F1" w:rsidRDefault="007975D0" w:rsidP="002E5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119C2" w:rsidRPr="008222F1" w:rsidRDefault="008119C2" w:rsidP="002E5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Инст-136</w:t>
            </w:r>
          </w:p>
        </w:tc>
      </w:tr>
      <w:tr w:rsidR="007975D0" w:rsidRPr="008222F1" w:rsidTr="00DF0716">
        <w:trPr>
          <w:trHeight w:val="1272"/>
        </w:trPr>
        <w:tc>
          <w:tcPr>
            <w:tcW w:w="1101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14.08</w:t>
            </w:r>
          </w:p>
        </w:tc>
        <w:tc>
          <w:tcPr>
            <w:tcW w:w="4587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Мобильная общественная приёмная</w:t>
            </w:r>
          </w:p>
        </w:tc>
        <w:tc>
          <w:tcPr>
            <w:tcW w:w="4273" w:type="dxa"/>
          </w:tcPr>
          <w:p w:rsidR="007975D0" w:rsidRPr="008222F1" w:rsidRDefault="002E5ABE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Работа с населением</w:t>
            </w:r>
          </w:p>
        </w:tc>
        <w:tc>
          <w:tcPr>
            <w:tcW w:w="1830" w:type="dxa"/>
          </w:tcPr>
          <w:p w:rsidR="007975D0" w:rsidRPr="008222F1" w:rsidRDefault="002E5ABE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Взрослое население</w:t>
            </w:r>
          </w:p>
        </w:tc>
        <w:tc>
          <w:tcPr>
            <w:tcW w:w="1548" w:type="dxa"/>
          </w:tcPr>
          <w:p w:rsidR="007975D0" w:rsidRPr="008222F1" w:rsidRDefault="007975D0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975D0" w:rsidRPr="008222F1" w:rsidRDefault="002E5ABE" w:rsidP="002E5A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9 чел.</w:t>
            </w:r>
          </w:p>
        </w:tc>
      </w:tr>
      <w:tr w:rsidR="007975D0" w:rsidRPr="008222F1" w:rsidTr="00DF0716">
        <w:trPr>
          <w:trHeight w:val="1272"/>
        </w:trPr>
        <w:tc>
          <w:tcPr>
            <w:tcW w:w="1101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17.08</w:t>
            </w:r>
          </w:p>
        </w:tc>
        <w:tc>
          <w:tcPr>
            <w:tcW w:w="4587" w:type="dxa"/>
          </w:tcPr>
          <w:p w:rsidR="002E5ABE" w:rsidRPr="008222F1" w:rsidRDefault="002E5ABE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Информационный пост</w:t>
            </w:r>
          </w:p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«Будем помнить тебя, ветеран»</w:t>
            </w:r>
          </w:p>
        </w:tc>
        <w:tc>
          <w:tcPr>
            <w:tcW w:w="4273" w:type="dxa"/>
          </w:tcPr>
          <w:p w:rsidR="007975D0" w:rsidRPr="008222F1" w:rsidRDefault="002E5ABE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7975D0" w:rsidRPr="008222F1" w:rsidRDefault="002E5ABE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7975D0" w:rsidRPr="008222F1" w:rsidRDefault="007975D0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975D0" w:rsidRPr="008222F1" w:rsidRDefault="007975D0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411 просмотров</w:t>
            </w:r>
          </w:p>
          <w:p w:rsidR="007975D0" w:rsidRPr="008222F1" w:rsidRDefault="007975D0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119C2" w:rsidRPr="008222F1" w:rsidRDefault="008119C2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Инст-150</w:t>
            </w:r>
          </w:p>
          <w:p w:rsidR="008119C2" w:rsidRPr="008222F1" w:rsidRDefault="008119C2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ОК-985</w:t>
            </w:r>
          </w:p>
        </w:tc>
      </w:tr>
      <w:tr w:rsidR="007975D0" w:rsidRPr="008222F1" w:rsidTr="00DF0716">
        <w:trPr>
          <w:trHeight w:val="1272"/>
        </w:trPr>
        <w:tc>
          <w:tcPr>
            <w:tcW w:w="1101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19.08</w:t>
            </w:r>
          </w:p>
        </w:tc>
        <w:tc>
          <w:tcPr>
            <w:tcW w:w="4587" w:type="dxa"/>
          </w:tcPr>
          <w:p w:rsidR="002E5ABE" w:rsidRPr="008222F1" w:rsidRDefault="002E5ABE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Информационная рубрика</w:t>
            </w:r>
          </w:p>
          <w:p w:rsidR="007975D0" w:rsidRPr="008222F1" w:rsidRDefault="002E5ABE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«Обо всём по</w:t>
            </w:r>
            <w:r w:rsidR="007975D0" w:rsidRPr="008222F1">
              <w:rPr>
                <w:rFonts w:ascii="Times New Roman" w:hAnsi="Times New Roman" w:cs="Times New Roman"/>
                <w:sz w:val="28"/>
                <w:szCs w:val="28"/>
              </w:rPr>
              <w:t>немногу»</w:t>
            </w:r>
          </w:p>
          <w:p w:rsidR="007975D0" w:rsidRPr="008222F1" w:rsidRDefault="002E5ABE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75D0" w:rsidRPr="008222F1">
              <w:rPr>
                <w:rFonts w:ascii="Times New Roman" w:hAnsi="Times New Roman" w:cs="Times New Roman"/>
                <w:sz w:val="28"/>
                <w:szCs w:val="28"/>
              </w:rPr>
              <w:t>Ридли</w:t>
            </w:r>
            <w:proofErr w:type="spellEnd"/>
            <w:r w:rsidR="007975D0"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Скотт</w:t>
            </w:r>
          </w:p>
        </w:tc>
        <w:tc>
          <w:tcPr>
            <w:tcW w:w="4273" w:type="dxa"/>
          </w:tcPr>
          <w:p w:rsidR="007975D0" w:rsidRPr="008222F1" w:rsidRDefault="002E5ABE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7975D0" w:rsidRPr="008222F1" w:rsidRDefault="002E5ABE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7975D0" w:rsidRPr="008222F1" w:rsidRDefault="007975D0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975D0" w:rsidRPr="008222F1" w:rsidRDefault="007975D0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187 просмотров</w:t>
            </w:r>
          </w:p>
          <w:p w:rsidR="007975D0" w:rsidRPr="008222F1" w:rsidRDefault="007975D0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119C2" w:rsidRPr="008222F1" w:rsidRDefault="008119C2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инст-135</w:t>
            </w:r>
          </w:p>
          <w:p w:rsidR="008119C2" w:rsidRPr="008222F1" w:rsidRDefault="008119C2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ОК-403</w:t>
            </w:r>
          </w:p>
        </w:tc>
      </w:tr>
      <w:tr w:rsidR="007975D0" w:rsidRPr="008222F1" w:rsidTr="00DF0716">
        <w:trPr>
          <w:trHeight w:val="1272"/>
        </w:trPr>
        <w:tc>
          <w:tcPr>
            <w:tcW w:w="1101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22.08</w:t>
            </w:r>
          </w:p>
        </w:tc>
        <w:tc>
          <w:tcPr>
            <w:tcW w:w="4587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«Под флагом моей Родины»- праздничное мероприятие</w:t>
            </w:r>
          </w:p>
        </w:tc>
        <w:tc>
          <w:tcPr>
            <w:tcW w:w="4273" w:type="dxa"/>
          </w:tcPr>
          <w:p w:rsidR="007975D0" w:rsidRPr="008222F1" w:rsidRDefault="002E5ABE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30" w:type="dxa"/>
          </w:tcPr>
          <w:p w:rsidR="007975D0" w:rsidRPr="008222F1" w:rsidRDefault="002E5ABE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7975D0" w:rsidRPr="008222F1" w:rsidRDefault="007975D0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2E5ABE" w:rsidRPr="008222F1" w:rsidRDefault="002E5ABE" w:rsidP="007975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40 чел.</w:t>
            </w:r>
          </w:p>
          <w:p w:rsidR="002E5ABE" w:rsidRPr="008222F1" w:rsidRDefault="002E5ABE" w:rsidP="007975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75D0" w:rsidRPr="008222F1" w:rsidRDefault="007975D0" w:rsidP="007975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7975D0" w:rsidRPr="008222F1" w:rsidRDefault="007975D0" w:rsidP="0079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119C2" w:rsidRPr="008222F1" w:rsidRDefault="008119C2" w:rsidP="0079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Инст-149</w:t>
            </w:r>
          </w:p>
          <w:p w:rsidR="008119C2" w:rsidRPr="008222F1" w:rsidRDefault="008119C2" w:rsidP="0079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ОК-711</w:t>
            </w:r>
          </w:p>
        </w:tc>
      </w:tr>
      <w:tr w:rsidR="007975D0" w:rsidRPr="008222F1" w:rsidTr="00DF0716">
        <w:trPr>
          <w:trHeight w:val="1272"/>
        </w:trPr>
        <w:tc>
          <w:tcPr>
            <w:tcW w:w="1101" w:type="dxa"/>
          </w:tcPr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26.08</w:t>
            </w:r>
          </w:p>
        </w:tc>
        <w:tc>
          <w:tcPr>
            <w:tcW w:w="4587" w:type="dxa"/>
          </w:tcPr>
          <w:p w:rsidR="002E5ABE" w:rsidRPr="008222F1" w:rsidRDefault="002E5ABE" w:rsidP="002E5AB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Информационная рубрика</w:t>
            </w:r>
          </w:p>
          <w:p w:rsidR="007975D0" w:rsidRPr="008222F1" w:rsidRDefault="002E5ABE" w:rsidP="002E5ABE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«Обо всём по</w:t>
            </w:r>
            <w:r w:rsidR="007975D0" w:rsidRPr="008222F1">
              <w:rPr>
                <w:rFonts w:ascii="Times New Roman" w:hAnsi="Times New Roman" w:cs="Times New Roman"/>
                <w:sz w:val="28"/>
                <w:szCs w:val="28"/>
              </w:rPr>
              <w:t>немногу»</w:t>
            </w:r>
          </w:p>
          <w:p w:rsidR="007975D0" w:rsidRPr="008222F1" w:rsidRDefault="007975D0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Сериал «Настоящий детектив»</w:t>
            </w:r>
          </w:p>
        </w:tc>
        <w:tc>
          <w:tcPr>
            <w:tcW w:w="4273" w:type="dxa"/>
          </w:tcPr>
          <w:p w:rsidR="007975D0" w:rsidRPr="008222F1" w:rsidRDefault="002E5ABE" w:rsidP="004F5C2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7975D0" w:rsidRPr="008222F1" w:rsidRDefault="002E5ABE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548" w:type="dxa"/>
          </w:tcPr>
          <w:p w:rsidR="007975D0" w:rsidRPr="008222F1" w:rsidRDefault="007975D0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975D0" w:rsidRPr="008222F1" w:rsidRDefault="007975D0" w:rsidP="00EC3DF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  <w:p w:rsidR="007975D0" w:rsidRPr="008222F1" w:rsidRDefault="007975D0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Просмотра</w:t>
            </w:r>
          </w:p>
          <w:p w:rsidR="007975D0" w:rsidRPr="008222F1" w:rsidRDefault="007975D0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119C2" w:rsidRPr="008222F1" w:rsidRDefault="008119C2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Инст-128</w:t>
            </w:r>
          </w:p>
          <w:p w:rsidR="008119C2" w:rsidRPr="008222F1" w:rsidRDefault="008119C2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ОК-385</w:t>
            </w:r>
          </w:p>
        </w:tc>
      </w:tr>
      <w:tr w:rsidR="00F26747" w:rsidRPr="008222F1" w:rsidTr="00DF0716">
        <w:trPr>
          <w:trHeight w:val="1272"/>
        </w:trPr>
        <w:tc>
          <w:tcPr>
            <w:tcW w:w="1101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01.09</w:t>
            </w:r>
          </w:p>
        </w:tc>
        <w:tc>
          <w:tcPr>
            <w:tcW w:w="4587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 «Школьные годы чудесные»</w:t>
            </w:r>
          </w:p>
        </w:tc>
        <w:tc>
          <w:tcPr>
            <w:tcW w:w="4273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МУ «Искровский» СДК</w:t>
            </w:r>
            <w:r w:rsidR="002D6A28"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D6A28" w:rsidRPr="008222F1" w:rsidRDefault="002D6A28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Трансляция музыки на посёлок</w:t>
            </w:r>
          </w:p>
        </w:tc>
        <w:tc>
          <w:tcPr>
            <w:tcW w:w="1830" w:type="dxa"/>
          </w:tcPr>
          <w:p w:rsidR="00F26747" w:rsidRPr="008222F1" w:rsidRDefault="00F26747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26747" w:rsidRPr="008222F1" w:rsidRDefault="00F26747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(367)</w:t>
            </w:r>
          </w:p>
        </w:tc>
      </w:tr>
      <w:tr w:rsidR="00F26747" w:rsidRPr="008222F1" w:rsidTr="00DF0716">
        <w:trPr>
          <w:trHeight w:val="1272"/>
        </w:trPr>
        <w:tc>
          <w:tcPr>
            <w:tcW w:w="1101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</w:p>
        </w:tc>
        <w:tc>
          <w:tcPr>
            <w:tcW w:w="4587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6A28"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пост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«1 Сентября – День знаний »</w:t>
            </w:r>
          </w:p>
        </w:tc>
        <w:tc>
          <w:tcPr>
            <w:tcW w:w="4273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F26747" w:rsidRPr="008222F1" w:rsidRDefault="00F26747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26747" w:rsidRPr="008222F1" w:rsidRDefault="00F26747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(260)</w:t>
            </w:r>
          </w:p>
          <w:p w:rsidR="007E6642" w:rsidRPr="008222F1" w:rsidRDefault="007E664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Инст-137</w:t>
            </w:r>
          </w:p>
          <w:p w:rsidR="007E6642" w:rsidRPr="008222F1" w:rsidRDefault="007E664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ОК-654</w:t>
            </w:r>
          </w:p>
        </w:tc>
      </w:tr>
      <w:tr w:rsidR="00F26747" w:rsidRPr="008222F1" w:rsidTr="00DF0716">
        <w:trPr>
          <w:trHeight w:val="1272"/>
        </w:trPr>
        <w:tc>
          <w:tcPr>
            <w:tcW w:w="1101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01.09</w:t>
            </w:r>
          </w:p>
        </w:tc>
        <w:tc>
          <w:tcPr>
            <w:tcW w:w="4587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Клуб «Берегиня» поздравляет юбиляров</w:t>
            </w:r>
          </w:p>
        </w:tc>
        <w:tc>
          <w:tcPr>
            <w:tcW w:w="4273" w:type="dxa"/>
          </w:tcPr>
          <w:p w:rsidR="00F26747" w:rsidRPr="008222F1" w:rsidRDefault="002D6A28" w:rsidP="00F26747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Работа с пенсионерами</w:t>
            </w:r>
          </w:p>
        </w:tc>
        <w:tc>
          <w:tcPr>
            <w:tcW w:w="1830" w:type="dxa"/>
          </w:tcPr>
          <w:p w:rsidR="00F26747" w:rsidRPr="008222F1" w:rsidRDefault="00F26747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26747" w:rsidRPr="008222F1" w:rsidRDefault="00F26747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(122)</w:t>
            </w:r>
          </w:p>
          <w:p w:rsidR="007E6642" w:rsidRPr="008222F1" w:rsidRDefault="007E664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Инст-147</w:t>
            </w:r>
          </w:p>
          <w:p w:rsidR="007E6642" w:rsidRPr="008222F1" w:rsidRDefault="007E664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ОК-520</w:t>
            </w:r>
          </w:p>
        </w:tc>
      </w:tr>
      <w:tr w:rsidR="00F26747" w:rsidRPr="008222F1" w:rsidTr="00DF0716">
        <w:trPr>
          <w:trHeight w:val="1272"/>
        </w:trPr>
        <w:tc>
          <w:tcPr>
            <w:tcW w:w="1101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4587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«Обо всем понемногу» - Об окончании </w:t>
            </w:r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Мировой войны</w:t>
            </w:r>
          </w:p>
        </w:tc>
        <w:tc>
          <w:tcPr>
            <w:tcW w:w="4273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F26747" w:rsidRPr="008222F1" w:rsidRDefault="00F26747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26747" w:rsidRPr="008222F1" w:rsidRDefault="00F26747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</w:p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(162)</w:t>
            </w:r>
          </w:p>
          <w:p w:rsidR="007E6642" w:rsidRPr="008222F1" w:rsidRDefault="007E664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Инст-128</w:t>
            </w:r>
          </w:p>
          <w:p w:rsidR="007E6642" w:rsidRPr="008222F1" w:rsidRDefault="007E664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Ок-456</w:t>
            </w:r>
          </w:p>
        </w:tc>
      </w:tr>
      <w:tr w:rsidR="00F26747" w:rsidRPr="008222F1" w:rsidTr="00DF0716">
        <w:trPr>
          <w:trHeight w:val="1272"/>
        </w:trPr>
        <w:tc>
          <w:tcPr>
            <w:tcW w:w="1101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4587" w:type="dxa"/>
          </w:tcPr>
          <w:p w:rsidR="00F26747" w:rsidRPr="008222F1" w:rsidRDefault="00F26747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Встреча жителей п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скра,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. окончанию </w:t>
            </w:r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Мировой войны «Японская военная кампания»</w:t>
            </w:r>
          </w:p>
        </w:tc>
        <w:tc>
          <w:tcPr>
            <w:tcW w:w="4273" w:type="dxa"/>
          </w:tcPr>
          <w:p w:rsidR="00F26747" w:rsidRPr="008222F1" w:rsidRDefault="002D6A28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30" w:type="dxa"/>
          </w:tcPr>
          <w:p w:rsidR="00F26747" w:rsidRPr="008222F1" w:rsidRDefault="00F26747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26747" w:rsidRPr="008222F1" w:rsidRDefault="00F26747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F26747" w:rsidRPr="008222F1" w:rsidRDefault="00F26747" w:rsidP="00EC3DF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</w:p>
          <w:p w:rsidR="00F26747" w:rsidRPr="008222F1" w:rsidRDefault="00F26747" w:rsidP="00EC3DF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(162)</w:t>
            </w:r>
          </w:p>
          <w:p w:rsidR="007E6642" w:rsidRPr="008222F1" w:rsidRDefault="007E6642" w:rsidP="00EC3DF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6642" w:rsidRPr="008222F1" w:rsidTr="00DF0716">
        <w:trPr>
          <w:trHeight w:val="1272"/>
        </w:trPr>
        <w:tc>
          <w:tcPr>
            <w:tcW w:w="1101" w:type="dxa"/>
          </w:tcPr>
          <w:p w:rsidR="007E6642" w:rsidRPr="008222F1" w:rsidRDefault="007E664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4587" w:type="dxa"/>
          </w:tcPr>
          <w:p w:rsidR="007E6642" w:rsidRPr="008222F1" w:rsidRDefault="007E664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«Патриотический час»- встреча учащихся 2 класса 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Искровской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СОШ,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. Окончанию второй мировой войны.</w:t>
            </w:r>
          </w:p>
        </w:tc>
        <w:tc>
          <w:tcPr>
            <w:tcW w:w="4273" w:type="dxa"/>
          </w:tcPr>
          <w:p w:rsidR="007E6642" w:rsidRPr="008222F1" w:rsidRDefault="007E6642" w:rsidP="007E6642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30" w:type="dxa"/>
          </w:tcPr>
          <w:p w:rsidR="007E6642" w:rsidRPr="008222F1" w:rsidRDefault="007E6642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7E6642" w:rsidRPr="008222F1" w:rsidRDefault="007E6642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E6642" w:rsidRPr="008222F1" w:rsidRDefault="007E6642" w:rsidP="007E664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</w:p>
          <w:p w:rsidR="007E6642" w:rsidRPr="008222F1" w:rsidRDefault="007E6642" w:rsidP="007E664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(162)</w:t>
            </w:r>
          </w:p>
          <w:p w:rsidR="007E6642" w:rsidRPr="008222F1" w:rsidRDefault="007E6642" w:rsidP="007E664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Инст-123</w:t>
            </w:r>
          </w:p>
          <w:p w:rsidR="007E6642" w:rsidRPr="008222F1" w:rsidRDefault="007E6642" w:rsidP="007E6642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ОК-898</w:t>
            </w:r>
          </w:p>
        </w:tc>
      </w:tr>
      <w:tr w:rsidR="0077365F" w:rsidRPr="008222F1" w:rsidTr="00DF0716">
        <w:trPr>
          <w:trHeight w:val="1272"/>
        </w:trPr>
        <w:tc>
          <w:tcPr>
            <w:tcW w:w="1101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03.09</w:t>
            </w:r>
          </w:p>
        </w:tc>
        <w:tc>
          <w:tcPr>
            <w:tcW w:w="4587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Информационный пост</w:t>
            </w:r>
          </w:p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«Трагедия Беслана – 2004г.» </w:t>
            </w:r>
          </w:p>
        </w:tc>
        <w:tc>
          <w:tcPr>
            <w:tcW w:w="4273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</w:p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(142)</w:t>
            </w:r>
          </w:p>
          <w:p w:rsidR="007E6642" w:rsidRPr="008222F1" w:rsidRDefault="007E664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Инст-127</w:t>
            </w:r>
          </w:p>
          <w:p w:rsidR="007E6642" w:rsidRPr="008222F1" w:rsidRDefault="007E664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ОК-485</w:t>
            </w:r>
          </w:p>
        </w:tc>
      </w:tr>
      <w:tr w:rsidR="0077365F" w:rsidRPr="008222F1" w:rsidTr="00DF0716">
        <w:trPr>
          <w:trHeight w:val="1272"/>
        </w:trPr>
        <w:tc>
          <w:tcPr>
            <w:tcW w:w="1101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03.09</w:t>
            </w:r>
          </w:p>
        </w:tc>
        <w:tc>
          <w:tcPr>
            <w:tcW w:w="4587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«Под Флагом моей Родины» фото стенд</w:t>
            </w:r>
          </w:p>
        </w:tc>
        <w:tc>
          <w:tcPr>
            <w:tcW w:w="4273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Оформительская деятельность</w:t>
            </w:r>
          </w:p>
        </w:tc>
        <w:tc>
          <w:tcPr>
            <w:tcW w:w="1830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65F" w:rsidRPr="008222F1" w:rsidTr="00DF0716">
        <w:trPr>
          <w:trHeight w:val="1272"/>
        </w:trPr>
        <w:tc>
          <w:tcPr>
            <w:tcW w:w="1101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4587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Открытие памятника «Вечная память землякам, павшим за Родину в годы Великой Отечественно войны»</w:t>
            </w:r>
          </w:p>
        </w:tc>
        <w:tc>
          <w:tcPr>
            <w:tcW w:w="4273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30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</w:p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(301)</w:t>
            </w:r>
          </w:p>
          <w:p w:rsidR="007E6642" w:rsidRPr="008222F1" w:rsidRDefault="007E664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ОК-502</w:t>
            </w:r>
          </w:p>
        </w:tc>
      </w:tr>
      <w:tr w:rsidR="0077365F" w:rsidRPr="008222F1" w:rsidTr="00DF0716">
        <w:trPr>
          <w:trHeight w:val="1272"/>
        </w:trPr>
        <w:tc>
          <w:tcPr>
            <w:tcW w:w="1101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4587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Отчет и.о. главы Искровского сельсовета А.П.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Сюнькова</w:t>
            </w:r>
            <w:proofErr w:type="spellEnd"/>
          </w:p>
        </w:tc>
        <w:tc>
          <w:tcPr>
            <w:tcW w:w="4273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Работа с населением. Информация</w:t>
            </w:r>
          </w:p>
        </w:tc>
        <w:tc>
          <w:tcPr>
            <w:tcW w:w="1830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65F" w:rsidRPr="008222F1" w:rsidTr="00DF0716">
        <w:trPr>
          <w:trHeight w:val="1272"/>
        </w:trPr>
        <w:tc>
          <w:tcPr>
            <w:tcW w:w="1101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10.09</w:t>
            </w:r>
          </w:p>
        </w:tc>
        <w:tc>
          <w:tcPr>
            <w:tcW w:w="4587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саду ли, в огороде»</w:t>
            </w:r>
          </w:p>
        </w:tc>
        <w:tc>
          <w:tcPr>
            <w:tcW w:w="4273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Выставка цветов, плодов и овощей</w:t>
            </w:r>
          </w:p>
        </w:tc>
        <w:tc>
          <w:tcPr>
            <w:tcW w:w="1830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</w:p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(286)</w:t>
            </w:r>
          </w:p>
          <w:p w:rsidR="007E6642" w:rsidRPr="008222F1" w:rsidRDefault="007E664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Инст-131</w:t>
            </w:r>
          </w:p>
          <w:p w:rsidR="007E6642" w:rsidRPr="008222F1" w:rsidRDefault="007E6642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ОК-316</w:t>
            </w:r>
          </w:p>
        </w:tc>
      </w:tr>
      <w:tr w:rsidR="0077365F" w:rsidRPr="008222F1" w:rsidTr="00DF0716">
        <w:trPr>
          <w:trHeight w:val="1272"/>
        </w:trPr>
        <w:tc>
          <w:tcPr>
            <w:tcW w:w="1101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4587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Клуб «Берегиня» поздравляет юбиляров</w:t>
            </w:r>
          </w:p>
        </w:tc>
        <w:tc>
          <w:tcPr>
            <w:tcW w:w="4273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Работа с пенсионерами</w:t>
            </w:r>
          </w:p>
        </w:tc>
        <w:tc>
          <w:tcPr>
            <w:tcW w:w="1830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65F" w:rsidRPr="008222F1" w:rsidTr="00DF0716">
        <w:trPr>
          <w:trHeight w:val="1272"/>
        </w:trPr>
        <w:tc>
          <w:tcPr>
            <w:tcW w:w="1101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4587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Информационный пост </w:t>
            </w:r>
          </w:p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«С днем рождения, режиссер!»</w:t>
            </w:r>
          </w:p>
        </w:tc>
        <w:tc>
          <w:tcPr>
            <w:tcW w:w="4273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830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(177)</w:t>
            </w:r>
          </w:p>
        </w:tc>
      </w:tr>
      <w:tr w:rsidR="0077365F" w:rsidRPr="008222F1" w:rsidTr="00DF0716">
        <w:trPr>
          <w:trHeight w:val="1272"/>
        </w:trPr>
        <w:tc>
          <w:tcPr>
            <w:tcW w:w="1101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24.09</w:t>
            </w:r>
          </w:p>
        </w:tc>
        <w:tc>
          <w:tcPr>
            <w:tcW w:w="4587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«Битва за Москву» - Информационный стенд</w:t>
            </w:r>
          </w:p>
        </w:tc>
        <w:tc>
          <w:tcPr>
            <w:tcW w:w="4273" w:type="dxa"/>
          </w:tcPr>
          <w:p w:rsidR="0077365F" w:rsidRPr="008222F1" w:rsidRDefault="0077365F" w:rsidP="00EC3DFF">
            <w:pPr>
              <w:tabs>
                <w:tab w:val="left" w:pos="645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830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77365F" w:rsidRPr="008222F1" w:rsidRDefault="0077365F" w:rsidP="006F43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</w:tcPr>
          <w:p w:rsidR="0077365F" w:rsidRPr="008222F1" w:rsidRDefault="0077365F" w:rsidP="00EC3DFF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61BC" w:rsidRPr="008222F1" w:rsidRDefault="00CA61BC" w:rsidP="00CA61B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8424A" w:rsidRPr="008222F1" w:rsidRDefault="00824A60" w:rsidP="00CA61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F8424A" w:rsidRPr="008222F1">
        <w:rPr>
          <w:rFonts w:ascii="Times New Roman" w:hAnsi="Times New Roman" w:cs="Times New Roman"/>
          <w:b/>
          <w:sz w:val="28"/>
          <w:szCs w:val="28"/>
        </w:rPr>
        <w:t>Гастрольная деятельность районных и областных мероприятий</w:t>
      </w:r>
    </w:p>
    <w:tbl>
      <w:tblPr>
        <w:tblStyle w:val="a4"/>
        <w:tblW w:w="14992" w:type="dxa"/>
        <w:tblLook w:val="04A0"/>
      </w:tblPr>
      <w:tblGrid>
        <w:gridCol w:w="1019"/>
        <w:gridCol w:w="3155"/>
        <w:gridCol w:w="2178"/>
        <w:gridCol w:w="2255"/>
        <w:gridCol w:w="1184"/>
        <w:gridCol w:w="1204"/>
        <w:gridCol w:w="1458"/>
        <w:gridCol w:w="1051"/>
        <w:gridCol w:w="1488"/>
      </w:tblGrid>
      <w:tr w:rsidR="00A46203" w:rsidRPr="008222F1" w:rsidTr="00A12963">
        <w:tc>
          <w:tcPr>
            <w:tcW w:w="1058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419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Место выступления</w:t>
            </w:r>
          </w:p>
        </w:tc>
        <w:tc>
          <w:tcPr>
            <w:tcW w:w="2263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Коллектив (кол-во участников)</w:t>
            </w:r>
          </w:p>
        </w:tc>
        <w:tc>
          <w:tcPr>
            <w:tcW w:w="2281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спектакля (концерта)</w:t>
            </w:r>
          </w:p>
        </w:tc>
        <w:tc>
          <w:tcPr>
            <w:tcW w:w="2518" w:type="dxa"/>
            <w:gridSpan w:val="2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Кол-во спектаклей</w:t>
            </w:r>
          </w:p>
        </w:tc>
        <w:tc>
          <w:tcPr>
            <w:tcW w:w="3453" w:type="dxa"/>
            <w:gridSpan w:val="3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Кол-во обслуженных зрителей</w:t>
            </w:r>
          </w:p>
        </w:tc>
      </w:tr>
      <w:tr w:rsidR="00201B58" w:rsidRPr="008222F1" w:rsidTr="00A12963">
        <w:tc>
          <w:tcPr>
            <w:tcW w:w="1058" w:type="dxa"/>
          </w:tcPr>
          <w:p w:rsidR="00F8424A" w:rsidRPr="008222F1" w:rsidRDefault="00F8424A" w:rsidP="00EE157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9" w:type="dxa"/>
          </w:tcPr>
          <w:p w:rsidR="00F8424A" w:rsidRPr="008222F1" w:rsidRDefault="00F8424A" w:rsidP="00F8424A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9" w:type="dxa"/>
            <w:tcBorders>
              <w:right w:val="single" w:sz="4" w:space="0" w:color="auto"/>
            </w:tcBorders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В т.ч. детей</w:t>
            </w: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В т.ч. детей</w:t>
            </w: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Благотво-рит</w:t>
            </w:r>
            <w:r w:rsidR="007E746A"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льно</w:t>
            </w:r>
            <w:proofErr w:type="spellEnd"/>
            <w:proofErr w:type="gramEnd"/>
          </w:p>
        </w:tc>
      </w:tr>
      <w:tr w:rsidR="00607DF2" w:rsidRPr="008222F1" w:rsidTr="00A12963">
        <w:tc>
          <w:tcPr>
            <w:tcW w:w="1058" w:type="dxa"/>
          </w:tcPr>
          <w:p w:rsidR="00607DF2" w:rsidRPr="008222F1" w:rsidRDefault="00607DF2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19.08</w:t>
            </w:r>
          </w:p>
        </w:tc>
        <w:tc>
          <w:tcPr>
            <w:tcW w:w="3419" w:type="dxa"/>
          </w:tcPr>
          <w:p w:rsidR="00607DF2" w:rsidRPr="008222F1" w:rsidRDefault="00607DF2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РСКЦ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им.С.Жданько</w:t>
            </w:r>
            <w:proofErr w:type="spellEnd"/>
          </w:p>
        </w:tc>
        <w:tc>
          <w:tcPr>
            <w:tcW w:w="2263" w:type="dxa"/>
          </w:tcPr>
          <w:p w:rsidR="00607DF2" w:rsidRPr="008222F1" w:rsidRDefault="00607DF2" w:rsidP="00EC3D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/к «Созвучие»- 6 чел.</w:t>
            </w:r>
          </w:p>
        </w:tc>
        <w:tc>
          <w:tcPr>
            <w:tcW w:w="2281" w:type="dxa"/>
          </w:tcPr>
          <w:p w:rsidR="00607DF2" w:rsidRPr="008222F1" w:rsidRDefault="00607DF2" w:rsidP="00607DF2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Совещание</w:t>
            </w:r>
          </w:p>
          <w:p w:rsidR="00607DF2" w:rsidRPr="008222F1" w:rsidRDefault="00607DF2" w:rsidP="00607DF2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«О перспективах развития Черепановского района</w:t>
            </w:r>
          </w:p>
        </w:tc>
        <w:tc>
          <w:tcPr>
            <w:tcW w:w="1249" w:type="dxa"/>
            <w:tcBorders>
              <w:right w:val="single" w:sz="4" w:space="0" w:color="auto"/>
            </w:tcBorders>
          </w:tcPr>
          <w:p w:rsidR="00607DF2" w:rsidRPr="008222F1" w:rsidRDefault="00607DF2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:rsidR="00607DF2" w:rsidRPr="008222F1" w:rsidRDefault="00607DF2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607DF2" w:rsidRPr="008222F1" w:rsidRDefault="00607DF2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607DF2" w:rsidRPr="008222F1" w:rsidRDefault="00607DF2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607DF2" w:rsidRPr="008222F1" w:rsidRDefault="00607DF2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65F" w:rsidRPr="008222F1" w:rsidTr="00A12963">
        <w:tc>
          <w:tcPr>
            <w:tcW w:w="1058" w:type="dxa"/>
          </w:tcPr>
          <w:p w:rsidR="0077365F" w:rsidRPr="008222F1" w:rsidRDefault="0077365F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3419" w:type="dxa"/>
          </w:tcPr>
          <w:p w:rsidR="0077365F" w:rsidRPr="008222F1" w:rsidRDefault="0077365F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Ипподром г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ерепаново</w:t>
            </w:r>
          </w:p>
        </w:tc>
        <w:tc>
          <w:tcPr>
            <w:tcW w:w="2263" w:type="dxa"/>
          </w:tcPr>
          <w:p w:rsidR="0077365F" w:rsidRPr="008222F1" w:rsidRDefault="0077365F" w:rsidP="00EC3DF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/к «Созвучие»- 6 чел</w:t>
            </w:r>
          </w:p>
        </w:tc>
        <w:tc>
          <w:tcPr>
            <w:tcW w:w="2281" w:type="dxa"/>
          </w:tcPr>
          <w:p w:rsidR="0077365F" w:rsidRPr="008222F1" w:rsidRDefault="0077365F" w:rsidP="0077365F">
            <w:pPr>
              <w:pStyle w:val="a3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на </w:t>
            </w:r>
            <w:proofErr w:type="spellStart"/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конно-спортивных</w:t>
            </w:r>
            <w:proofErr w:type="spellEnd"/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соревнованиях</w:t>
            </w:r>
          </w:p>
        </w:tc>
        <w:tc>
          <w:tcPr>
            <w:tcW w:w="1249" w:type="dxa"/>
            <w:tcBorders>
              <w:right w:val="single" w:sz="4" w:space="0" w:color="auto"/>
            </w:tcBorders>
          </w:tcPr>
          <w:p w:rsidR="0077365F" w:rsidRPr="008222F1" w:rsidRDefault="0077365F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9" w:type="dxa"/>
            <w:tcBorders>
              <w:left w:val="single" w:sz="4" w:space="0" w:color="auto"/>
            </w:tcBorders>
          </w:tcPr>
          <w:p w:rsidR="0077365F" w:rsidRPr="008222F1" w:rsidRDefault="0077365F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</w:tcPr>
          <w:p w:rsidR="0077365F" w:rsidRPr="008222F1" w:rsidRDefault="00C54B2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(591)</w:t>
            </w:r>
          </w:p>
          <w:p w:rsidR="00171609" w:rsidRPr="008222F1" w:rsidRDefault="0017160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Инст-152</w:t>
            </w:r>
          </w:p>
          <w:p w:rsidR="00171609" w:rsidRPr="008222F1" w:rsidRDefault="00171609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2" w:type="dxa"/>
            <w:tcBorders>
              <w:left w:val="single" w:sz="4" w:space="0" w:color="auto"/>
              <w:right w:val="single" w:sz="4" w:space="0" w:color="auto"/>
            </w:tcBorders>
          </w:tcPr>
          <w:p w:rsidR="0077365F" w:rsidRPr="008222F1" w:rsidRDefault="0077365F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8" w:type="dxa"/>
            <w:tcBorders>
              <w:left w:val="single" w:sz="4" w:space="0" w:color="auto"/>
            </w:tcBorders>
          </w:tcPr>
          <w:p w:rsidR="0077365F" w:rsidRPr="008222F1" w:rsidRDefault="0077365F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7F15" w:rsidRPr="008222F1" w:rsidRDefault="00E97F15" w:rsidP="008760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65F" w:rsidRPr="008222F1" w:rsidRDefault="0077365F" w:rsidP="008760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24A" w:rsidRPr="008222F1" w:rsidRDefault="00824A60" w:rsidP="008760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F8424A" w:rsidRPr="008222F1">
        <w:rPr>
          <w:rFonts w:ascii="Times New Roman" w:hAnsi="Times New Roman" w:cs="Times New Roman"/>
          <w:b/>
          <w:sz w:val="28"/>
          <w:szCs w:val="28"/>
        </w:rPr>
        <w:t>Гастрольная деятельность областных театрально – зрелищных учреждений области</w:t>
      </w:r>
    </w:p>
    <w:p w:rsidR="004F5C2F" w:rsidRPr="008222F1" w:rsidRDefault="004F5C2F" w:rsidP="008760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4992" w:type="dxa"/>
        <w:tblLook w:val="04A0"/>
      </w:tblPr>
      <w:tblGrid>
        <w:gridCol w:w="1135"/>
        <w:gridCol w:w="4677"/>
        <w:gridCol w:w="3544"/>
        <w:gridCol w:w="5636"/>
      </w:tblGrid>
      <w:tr w:rsidR="00F8424A" w:rsidRPr="008222F1" w:rsidTr="00F8424A">
        <w:tc>
          <w:tcPr>
            <w:tcW w:w="1135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677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3544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5636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Коллектив</w:t>
            </w:r>
          </w:p>
        </w:tc>
      </w:tr>
      <w:tr w:rsidR="00F8424A" w:rsidRPr="008222F1" w:rsidTr="00F8424A">
        <w:tc>
          <w:tcPr>
            <w:tcW w:w="1135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6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7F15" w:rsidRPr="008222F1" w:rsidRDefault="00E97F15" w:rsidP="000621D1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8424A" w:rsidRPr="008222F1" w:rsidRDefault="00B90388" w:rsidP="00A129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F8424A" w:rsidRPr="008222F1">
        <w:rPr>
          <w:rFonts w:ascii="Times New Roman" w:hAnsi="Times New Roman" w:cs="Times New Roman"/>
          <w:b/>
          <w:sz w:val="28"/>
          <w:szCs w:val="28"/>
        </w:rPr>
        <w:t>Материально – техническая база: не приобреталось</w:t>
      </w:r>
    </w:p>
    <w:p w:rsidR="00F8424A" w:rsidRPr="008222F1" w:rsidRDefault="00B90388" w:rsidP="00A12963">
      <w:pPr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F8424A" w:rsidRPr="008222F1">
        <w:rPr>
          <w:rFonts w:ascii="Times New Roman" w:hAnsi="Times New Roman" w:cs="Times New Roman"/>
          <w:b/>
          <w:sz w:val="28"/>
          <w:szCs w:val="28"/>
        </w:rPr>
        <w:t>Участие в районных, областных смотрах, конкурсах, мастер – классах, курсах повышения квалификации</w:t>
      </w:r>
    </w:p>
    <w:tbl>
      <w:tblPr>
        <w:tblStyle w:val="a4"/>
        <w:tblW w:w="14992" w:type="dxa"/>
        <w:tblLayout w:type="fixed"/>
        <w:tblLook w:val="04A0"/>
      </w:tblPr>
      <w:tblGrid>
        <w:gridCol w:w="1088"/>
        <w:gridCol w:w="4121"/>
        <w:gridCol w:w="3546"/>
        <w:gridCol w:w="3119"/>
        <w:gridCol w:w="992"/>
        <w:gridCol w:w="2126"/>
      </w:tblGrid>
      <w:tr w:rsidR="00F8424A" w:rsidRPr="008222F1" w:rsidTr="00DF7FC3">
        <w:tc>
          <w:tcPr>
            <w:tcW w:w="1088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121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3546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3119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(название коллектива)</w:t>
            </w:r>
          </w:p>
        </w:tc>
        <w:tc>
          <w:tcPr>
            <w:tcW w:w="992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Финансирование</w:t>
            </w:r>
          </w:p>
        </w:tc>
        <w:tc>
          <w:tcPr>
            <w:tcW w:w="2126" w:type="dxa"/>
          </w:tcPr>
          <w:p w:rsidR="00F8424A" w:rsidRPr="008222F1" w:rsidRDefault="00F8424A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E97F15" w:rsidRPr="008222F1" w:rsidTr="00DF7FC3">
        <w:trPr>
          <w:trHeight w:val="517"/>
        </w:trPr>
        <w:tc>
          <w:tcPr>
            <w:tcW w:w="1088" w:type="dxa"/>
            <w:tcBorders>
              <w:bottom w:val="single" w:sz="4" w:space="0" w:color="auto"/>
            </w:tcBorders>
          </w:tcPr>
          <w:p w:rsidR="00E97F15" w:rsidRPr="008222F1" w:rsidRDefault="00E97F15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07.07</w:t>
            </w:r>
          </w:p>
        </w:tc>
        <w:tc>
          <w:tcPr>
            <w:tcW w:w="4121" w:type="dxa"/>
            <w:tcBorders>
              <w:bottom w:val="single" w:sz="4" w:space="0" w:color="auto"/>
            </w:tcBorders>
          </w:tcPr>
          <w:p w:rsidR="00E97F15" w:rsidRPr="008222F1" w:rsidRDefault="00E97F15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Онлайн-семинар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97F15" w:rsidRPr="008222F1" w:rsidRDefault="00E97F15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«О работе с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видеоредакторами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546" w:type="dxa"/>
            <w:tcBorders>
              <w:bottom w:val="single" w:sz="4" w:space="0" w:color="auto"/>
            </w:tcBorders>
          </w:tcPr>
          <w:p w:rsidR="00E97F15" w:rsidRPr="008222F1" w:rsidRDefault="00E97F15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E97F15" w:rsidRPr="008222F1" w:rsidRDefault="00E97F15" w:rsidP="005B68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П.А </w:t>
            </w:r>
          </w:p>
          <w:p w:rsidR="00E97F15" w:rsidRPr="008222F1" w:rsidRDefault="00E97F15" w:rsidP="005B68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Гамануха Т.С. </w:t>
            </w:r>
          </w:p>
          <w:p w:rsidR="00E97F15" w:rsidRPr="008222F1" w:rsidRDefault="00E97F15" w:rsidP="005B68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Елисеева Е.В. </w:t>
            </w:r>
          </w:p>
          <w:p w:rsidR="00E97F15" w:rsidRPr="008222F1" w:rsidRDefault="00E97F15" w:rsidP="005B68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97F15" w:rsidRPr="008222F1" w:rsidRDefault="00E97F1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97F15" w:rsidRPr="008222F1" w:rsidRDefault="00E97F1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F15" w:rsidRPr="008222F1" w:rsidTr="00DF7FC3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E97F15" w:rsidRPr="008222F1" w:rsidRDefault="00E97F15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31.07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E97F15" w:rsidRPr="008222F1" w:rsidRDefault="00E97F15" w:rsidP="00E97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Онлайн-Фестиваль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«Улица мастеров» видеоролик «Мои игрушки» (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Амигуруми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E97F15" w:rsidRPr="008222F1" w:rsidRDefault="00E97F15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97F15" w:rsidRPr="008222F1" w:rsidRDefault="00E97F15" w:rsidP="00F959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Анастасия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Геньш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97F15" w:rsidRPr="008222F1" w:rsidRDefault="00E97F1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97F15" w:rsidRPr="008222F1" w:rsidRDefault="00E97F1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7F15" w:rsidRPr="008222F1" w:rsidTr="00DF7FC3">
        <w:trPr>
          <w:trHeight w:val="964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E97F15" w:rsidRPr="008222F1" w:rsidRDefault="002E5ABE" w:rsidP="00AF3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15.08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E97F15" w:rsidRPr="008222F1" w:rsidRDefault="002E5ABE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Всероссийский конкурс творческих работ «Моя малая Родина»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E97F15" w:rsidRPr="008222F1" w:rsidRDefault="002E5ABE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nasledie-sela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E97F15" w:rsidRPr="008222F1" w:rsidRDefault="002E5ABE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97F15" w:rsidRPr="008222F1" w:rsidRDefault="00E97F15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97F15" w:rsidRPr="008222F1" w:rsidRDefault="002E5ABE" w:rsidP="00DF7F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Оценка работ 31 октября 2020.г</w:t>
            </w:r>
          </w:p>
        </w:tc>
      </w:tr>
      <w:tr w:rsidR="002E5ABE" w:rsidRPr="008222F1" w:rsidTr="00DF7FC3">
        <w:trPr>
          <w:trHeight w:val="135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2E5ABE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22.08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2E5ABE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Областная Акция «Я рисую»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2E5ABE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Площадь ДК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2E5ABE" w:rsidP="00607D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П.А.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2E5ABE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607DF2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Работы на стенде «Под флагом моей Родины»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Искровский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СДК)</w:t>
            </w:r>
          </w:p>
        </w:tc>
      </w:tr>
      <w:tr w:rsidR="002E5ABE" w:rsidRPr="008222F1" w:rsidTr="00DF7FC3">
        <w:trPr>
          <w:trHeight w:val="72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2E5ABE" w:rsidP="00C54B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22.08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2E5ABE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Областная Акция «Флаг России»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2E5ABE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Посёлок «Искра»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2E5ABE" w:rsidP="00607D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2E5ABE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2E5ABE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ABE" w:rsidRPr="008222F1" w:rsidTr="00DF7FC3">
        <w:trPr>
          <w:trHeight w:val="615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607DF2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19.08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607DF2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Совещание «О перспективах развития Черепановского района»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607DF2" w:rsidP="00AD562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РСКЦ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им.С.Жданько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607DF2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2E5ABE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E5ABE" w:rsidRPr="008222F1" w:rsidRDefault="002E5ABE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ABE" w:rsidRPr="008222F1" w:rsidTr="00DF7FC3">
        <w:trPr>
          <w:trHeight w:val="542"/>
        </w:trPr>
        <w:tc>
          <w:tcPr>
            <w:tcW w:w="1088" w:type="dxa"/>
            <w:tcBorders>
              <w:top w:val="single" w:sz="4" w:space="0" w:color="auto"/>
            </w:tcBorders>
          </w:tcPr>
          <w:p w:rsidR="002E5ABE" w:rsidRPr="008222F1" w:rsidRDefault="00C54B2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4121" w:type="dxa"/>
            <w:tcBorders>
              <w:top w:val="single" w:sz="4" w:space="0" w:color="auto"/>
            </w:tcBorders>
          </w:tcPr>
          <w:p w:rsidR="002E5ABE" w:rsidRPr="008222F1" w:rsidRDefault="00C54B2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Встреча с Губернатором НСО А.А.Травниковым</w:t>
            </w:r>
          </w:p>
        </w:tc>
        <w:tc>
          <w:tcPr>
            <w:tcW w:w="3546" w:type="dxa"/>
            <w:tcBorders>
              <w:top w:val="single" w:sz="4" w:space="0" w:color="auto"/>
            </w:tcBorders>
          </w:tcPr>
          <w:p w:rsidR="002E5ABE" w:rsidRPr="008222F1" w:rsidRDefault="00C54B2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РСКЦ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им.С.Жданько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2E5ABE" w:rsidRPr="008222F1" w:rsidRDefault="00C54B23" w:rsidP="00566290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Печенникова И.А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E5ABE" w:rsidRPr="008222F1" w:rsidRDefault="002E5ABE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E5ABE" w:rsidRPr="008222F1" w:rsidRDefault="002E5ABE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B23" w:rsidRPr="008222F1" w:rsidTr="00AD562B">
        <w:trPr>
          <w:trHeight w:val="423"/>
        </w:trPr>
        <w:tc>
          <w:tcPr>
            <w:tcW w:w="1088" w:type="dxa"/>
          </w:tcPr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08.09</w:t>
            </w:r>
          </w:p>
        </w:tc>
        <w:tc>
          <w:tcPr>
            <w:tcW w:w="4121" w:type="dxa"/>
          </w:tcPr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фестиваль песни военных лет «Любовь моя, поющая Россия»</w:t>
            </w:r>
          </w:p>
        </w:tc>
        <w:tc>
          <w:tcPr>
            <w:tcW w:w="3546" w:type="dxa"/>
          </w:tcPr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РСКЦ им. С.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Жданько</w:t>
            </w:r>
            <w:proofErr w:type="spellEnd"/>
          </w:p>
        </w:tc>
        <w:tc>
          <w:tcPr>
            <w:tcW w:w="3119" w:type="dxa"/>
          </w:tcPr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Петерс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992" w:type="dxa"/>
          </w:tcPr>
          <w:p w:rsidR="00C54B23" w:rsidRPr="008222F1" w:rsidRDefault="00C54B2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54B23" w:rsidRPr="008222F1" w:rsidRDefault="00171609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Ютуб-26</w:t>
            </w:r>
          </w:p>
        </w:tc>
      </w:tr>
      <w:tr w:rsidR="00C54B23" w:rsidRPr="008222F1" w:rsidTr="00AD562B">
        <w:trPr>
          <w:trHeight w:val="423"/>
        </w:trPr>
        <w:tc>
          <w:tcPr>
            <w:tcW w:w="1088" w:type="dxa"/>
          </w:tcPr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4121" w:type="dxa"/>
          </w:tcPr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Семинар директоров ДК</w:t>
            </w:r>
          </w:p>
        </w:tc>
        <w:tc>
          <w:tcPr>
            <w:tcW w:w="3546" w:type="dxa"/>
          </w:tcPr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РСКЦ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им.С.Жданько</w:t>
            </w:r>
            <w:proofErr w:type="spellEnd"/>
          </w:p>
        </w:tc>
        <w:tc>
          <w:tcPr>
            <w:tcW w:w="3119" w:type="dxa"/>
          </w:tcPr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  <w:tc>
          <w:tcPr>
            <w:tcW w:w="992" w:type="dxa"/>
          </w:tcPr>
          <w:p w:rsidR="00C54B23" w:rsidRPr="008222F1" w:rsidRDefault="00C54B2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54B23" w:rsidRPr="008222F1" w:rsidRDefault="00C54B23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B23" w:rsidRPr="008222F1" w:rsidTr="00AD562B">
        <w:trPr>
          <w:trHeight w:val="423"/>
        </w:trPr>
        <w:tc>
          <w:tcPr>
            <w:tcW w:w="1088" w:type="dxa"/>
          </w:tcPr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4121" w:type="dxa"/>
          </w:tcPr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«День культработника» - поведение итогов за 2019-2020 г. творческий сезон</w:t>
            </w:r>
          </w:p>
        </w:tc>
        <w:tc>
          <w:tcPr>
            <w:tcW w:w="3546" w:type="dxa"/>
          </w:tcPr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РСКЦ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им.С.Жданько</w:t>
            </w:r>
            <w:proofErr w:type="spellEnd"/>
          </w:p>
        </w:tc>
        <w:tc>
          <w:tcPr>
            <w:tcW w:w="3119" w:type="dxa"/>
          </w:tcPr>
          <w:p w:rsidR="00C54B23" w:rsidRPr="008222F1" w:rsidRDefault="00C54B23" w:rsidP="00EC3D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  <w:tc>
          <w:tcPr>
            <w:tcW w:w="992" w:type="dxa"/>
          </w:tcPr>
          <w:p w:rsidR="00C54B23" w:rsidRPr="008222F1" w:rsidRDefault="00C54B23" w:rsidP="00F8424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54B23" w:rsidRPr="008222F1" w:rsidRDefault="00C54B23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(878)</w:t>
            </w:r>
          </w:p>
        </w:tc>
      </w:tr>
    </w:tbl>
    <w:p w:rsidR="003B079A" w:rsidRPr="008222F1" w:rsidRDefault="003B079A" w:rsidP="00B903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3EB1" w:rsidRPr="008222F1" w:rsidRDefault="004B3EB1" w:rsidP="00B903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B3EB1" w:rsidRPr="008222F1" w:rsidRDefault="004B3EB1" w:rsidP="00B903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8424A" w:rsidRPr="008222F1" w:rsidRDefault="00F8424A" w:rsidP="00B903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6.Освещение деятельности учреждений культуры в СМИ: Приложение № </w:t>
      </w:r>
      <w:r w:rsidR="00B90388" w:rsidRPr="008222F1">
        <w:rPr>
          <w:rFonts w:ascii="Times New Roman" w:hAnsi="Times New Roman" w:cs="Times New Roman"/>
          <w:b/>
          <w:sz w:val="28"/>
          <w:szCs w:val="28"/>
        </w:rPr>
        <w:t>1</w:t>
      </w:r>
      <w:r w:rsidRPr="008222F1">
        <w:rPr>
          <w:rFonts w:ascii="Times New Roman" w:hAnsi="Times New Roman" w:cs="Times New Roman"/>
          <w:b/>
          <w:sz w:val="28"/>
          <w:szCs w:val="28"/>
        </w:rPr>
        <w:t>.</w:t>
      </w:r>
    </w:p>
    <w:p w:rsidR="008760C3" w:rsidRPr="008222F1" w:rsidRDefault="008760C3" w:rsidP="00B903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124C" w:rsidRPr="008222F1" w:rsidRDefault="00F8424A" w:rsidP="00B903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1</w:t>
      </w:r>
      <w:r w:rsidR="00B90388" w:rsidRPr="008222F1">
        <w:rPr>
          <w:rFonts w:ascii="Times New Roman" w:hAnsi="Times New Roman" w:cs="Times New Roman"/>
          <w:b/>
          <w:sz w:val="28"/>
          <w:szCs w:val="28"/>
        </w:rPr>
        <w:t>3</w:t>
      </w:r>
      <w:r w:rsidRPr="008222F1">
        <w:rPr>
          <w:rFonts w:ascii="Times New Roman" w:hAnsi="Times New Roman" w:cs="Times New Roman"/>
          <w:b/>
          <w:sz w:val="28"/>
          <w:szCs w:val="28"/>
        </w:rPr>
        <w:t>. Лучшее мероприятие для населения:</w:t>
      </w:r>
      <w:r w:rsidR="003A5D3C" w:rsidRPr="008222F1">
        <w:rPr>
          <w:rFonts w:ascii="Times New Roman" w:hAnsi="Times New Roman" w:cs="Times New Roman"/>
          <w:sz w:val="28"/>
          <w:szCs w:val="28"/>
        </w:rPr>
        <w:t xml:space="preserve"> «</w:t>
      </w:r>
      <w:r w:rsidR="00C54B23" w:rsidRPr="008222F1">
        <w:rPr>
          <w:rFonts w:ascii="Times New Roman" w:hAnsi="Times New Roman" w:cs="Times New Roman"/>
          <w:sz w:val="28"/>
          <w:szCs w:val="28"/>
        </w:rPr>
        <w:t>Пруд пруди праздников</w:t>
      </w:r>
      <w:r w:rsidR="003A5D3C" w:rsidRPr="008222F1">
        <w:rPr>
          <w:rFonts w:ascii="Times New Roman" w:hAnsi="Times New Roman" w:cs="Times New Roman"/>
          <w:sz w:val="28"/>
          <w:szCs w:val="28"/>
        </w:rPr>
        <w:t xml:space="preserve">» </w:t>
      </w:r>
      <w:r w:rsidR="00586449" w:rsidRPr="008222F1">
        <w:rPr>
          <w:rFonts w:ascii="Times New Roman" w:hAnsi="Times New Roman" w:cs="Times New Roman"/>
          <w:sz w:val="28"/>
          <w:szCs w:val="28"/>
        </w:rPr>
        <w:t>-</w:t>
      </w:r>
      <w:r w:rsidR="00C54B23" w:rsidRPr="008222F1">
        <w:rPr>
          <w:rFonts w:ascii="Times New Roman" w:hAnsi="Times New Roman" w:cs="Times New Roman"/>
          <w:sz w:val="28"/>
          <w:szCs w:val="28"/>
        </w:rPr>
        <w:t>открытие зоны отдыха п</w:t>
      </w:r>
      <w:proofErr w:type="gramStart"/>
      <w:r w:rsidR="00C54B23" w:rsidRPr="008222F1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C54B23" w:rsidRPr="008222F1">
        <w:rPr>
          <w:rFonts w:ascii="Times New Roman" w:hAnsi="Times New Roman" w:cs="Times New Roman"/>
          <w:sz w:val="28"/>
          <w:szCs w:val="28"/>
        </w:rPr>
        <w:t>скра</w:t>
      </w:r>
    </w:p>
    <w:p w:rsidR="008760C3" w:rsidRPr="008222F1" w:rsidRDefault="008760C3" w:rsidP="00B903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0388" w:rsidRPr="008222F1" w:rsidRDefault="00AC5A39" w:rsidP="00B903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14.Лучшее мероприятие для детей:</w:t>
      </w:r>
      <w:r w:rsidR="003A5D3C" w:rsidRPr="00822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B23" w:rsidRPr="00822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B23" w:rsidRPr="008222F1">
        <w:rPr>
          <w:rFonts w:ascii="Times New Roman" w:hAnsi="Times New Roman" w:cs="Times New Roman"/>
          <w:sz w:val="28"/>
          <w:szCs w:val="28"/>
        </w:rPr>
        <w:t xml:space="preserve">Велогонки, </w:t>
      </w:r>
      <w:proofErr w:type="spellStart"/>
      <w:r w:rsidR="00C54B23" w:rsidRPr="008222F1">
        <w:rPr>
          <w:rFonts w:ascii="Times New Roman" w:hAnsi="Times New Roman" w:cs="Times New Roman"/>
          <w:sz w:val="28"/>
          <w:szCs w:val="28"/>
        </w:rPr>
        <w:t>посв</w:t>
      </w:r>
      <w:proofErr w:type="spellEnd"/>
      <w:r w:rsidR="00C54B23" w:rsidRPr="008222F1">
        <w:rPr>
          <w:rFonts w:ascii="Times New Roman" w:hAnsi="Times New Roman" w:cs="Times New Roman"/>
          <w:sz w:val="28"/>
          <w:szCs w:val="28"/>
        </w:rPr>
        <w:t>. Дню Российского флага</w:t>
      </w:r>
    </w:p>
    <w:p w:rsidR="008760C3" w:rsidRPr="008222F1" w:rsidRDefault="008760C3" w:rsidP="000621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60C3" w:rsidRPr="008222F1" w:rsidRDefault="00AC5A39" w:rsidP="00DB2D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1</w:t>
      </w:r>
      <w:r w:rsidR="00B90388" w:rsidRPr="008222F1">
        <w:rPr>
          <w:rFonts w:ascii="Times New Roman" w:hAnsi="Times New Roman" w:cs="Times New Roman"/>
          <w:b/>
          <w:sz w:val="28"/>
          <w:szCs w:val="28"/>
        </w:rPr>
        <w:t>6</w:t>
      </w:r>
      <w:r w:rsidRPr="008222F1">
        <w:rPr>
          <w:rFonts w:ascii="Times New Roman" w:hAnsi="Times New Roman" w:cs="Times New Roman"/>
          <w:b/>
          <w:sz w:val="28"/>
          <w:szCs w:val="28"/>
        </w:rPr>
        <w:t>.Лучшее мероприятие для ветеранов:</w:t>
      </w:r>
      <w:r w:rsidR="003A5D3C" w:rsidRPr="00822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B23" w:rsidRPr="008222F1">
        <w:rPr>
          <w:rFonts w:ascii="Times New Roman" w:hAnsi="Times New Roman" w:cs="Times New Roman"/>
          <w:sz w:val="28"/>
          <w:szCs w:val="28"/>
        </w:rPr>
        <w:t>Поздравления с Днём семьи, любви и верности</w:t>
      </w:r>
      <w:r w:rsidR="004B3EB1" w:rsidRPr="008222F1">
        <w:rPr>
          <w:rFonts w:ascii="Times New Roman" w:hAnsi="Times New Roman" w:cs="Times New Roman"/>
          <w:sz w:val="28"/>
          <w:szCs w:val="28"/>
        </w:rPr>
        <w:t xml:space="preserve"> (Виде</w:t>
      </w:r>
      <w:r w:rsidR="00C54B23" w:rsidRPr="008222F1">
        <w:rPr>
          <w:rFonts w:ascii="Times New Roman" w:hAnsi="Times New Roman" w:cs="Times New Roman"/>
          <w:sz w:val="28"/>
          <w:szCs w:val="28"/>
        </w:rPr>
        <w:t>осюжет)</w:t>
      </w:r>
    </w:p>
    <w:p w:rsidR="00DB2DEC" w:rsidRPr="008222F1" w:rsidRDefault="00DB2DEC" w:rsidP="00DB2D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424A" w:rsidRPr="008222F1" w:rsidRDefault="00F8424A" w:rsidP="00DD1D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ВСЕГО МЕРОПРИЯТИЙ: </w:t>
      </w:r>
      <w:r w:rsidR="00C54B23" w:rsidRPr="008222F1">
        <w:rPr>
          <w:rFonts w:ascii="Times New Roman" w:hAnsi="Times New Roman" w:cs="Times New Roman"/>
          <w:b/>
          <w:sz w:val="28"/>
          <w:szCs w:val="28"/>
        </w:rPr>
        <w:t>46</w:t>
      </w:r>
    </w:p>
    <w:p w:rsidR="007375FD" w:rsidRPr="008222F1" w:rsidRDefault="007375FD" w:rsidP="007375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8424A" w:rsidRPr="008222F1" w:rsidRDefault="00F8424A" w:rsidP="007375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ПРИНЯЛО УЧАСТИЕ: </w:t>
      </w:r>
      <w:r w:rsidR="00C54B23" w:rsidRPr="008222F1">
        <w:rPr>
          <w:rFonts w:ascii="Times New Roman" w:hAnsi="Times New Roman" w:cs="Times New Roman"/>
          <w:b/>
          <w:sz w:val="28"/>
          <w:szCs w:val="28"/>
        </w:rPr>
        <w:t>220</w:t>
      </w:r>
      <w:r w:rsidR="004B3EB1" w:rsidRPr="00822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23F" w:rsidRPr="008222F1">
        <w:rPr>
          <w:rFonts w:ascii="Times New Roman" w:hAnsi="Times New Roman" w:cs="Times New Roman"/>
          <w:b/>
          <w:sz w:val="28"/>
          <w:szCs w:val="28"/>
        </w:rPr>
        <w:t>чел.</w:t>
      </w:r>
    </w:p>
    <w:p w:rsidR="008760C3" w:rsidRPr="008222F1" w:rsidRDefault="008760C3" w:rsidP="00B90388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D61" w:rsidRPr="008222F1" w:rsidRDefault="007E746A" w:rsidP="008119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ПОСЕТИЛО</w:t>
      </w:r>
      <w:proofErr w:type="gramStart"/>
      <w:r w:rsidR="00F77C4D" w:rsidRPr="00822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4B23" w:rsidRPr="008222F1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C54B23" w:rsidRPr="00822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6D61" w:rsidRPr="008222F1">
        <w:rPr>
          <w:rFonts w:ascii="Times New Roman" w:hAnsi="Times New Roman" w:cs="Times New Roman"/>
          <w:b/>
          <w:sz w:val="28"/>
          <w:szCs w:val="28"/>
        </w:rPr>
        <w:t>314</w:t>
      </w:r>
      <w:r w:rsidR="004B3EB1" w:rsidRPr="008222F1">
        <w:rPr>
          <w:rFonts w:ascii="Times New Roman" w:hAnsi="Times New Roman" w:cs="Times New Roman"/>
          <w:b/>
          <w:sz w:val="28"/>
          <w:szCs w:val="28"/>
        </w:rPr>
        <w:t xml:space="preserve"> чел.</w:t>
      </w:r>
      <w:r w:rsidR="008119C2" w:rsidRPr="008222F1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FF6D61" w:rsidRPr="008222F1" w:rsidRDefault="008119C2" w:rsidP="008119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FF6D61" w:rsidRPr="008222F1" w:rsidRDefault="008119C2" w:rsidP="008119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rPrChange w:id="6" w:author="Администратор" w:date="2020-10-07T11:58:00Z">
            <w:rPr>
              <w:rFonts w:ascii="Times New Roman" w:hAnsi="Times New Roman" w:cs="Times New Roman"/>
              <w:b/>
              <w:sz w:val="32"/>
              <w:szCs w:val="32"/>
              <w:lang w:val="en-US"/>
            </w:rPr>
          </w:rPrChange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ПРОСМОТРЫ: </w:t>
      </w:r>
      <w:r w:rsidR="00FF6D61" w:rsidRPr="008222F1">
        <w:rPr>
          <w:rFonts w:ascii="Times New Roman" w:hAnsi="Times New Roman" w:cs="Times New Roman"/>
          <w:b/>
          <w:sz w:val="28"/>
          <w:szCs w:val="28"/>
        </w:rPr>
        <w:t>26576</w:t>
      </w:r>
    </w:p>
    <w:p w:rsidR="004127FA" w:rsidRPr="008222F1" w:rsidRDefault="004127FA" w:rsidP="004B4372">
      <w:pPr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  <w:rPrChange w:id="7" w:author="Администратор" w:date="2020-10-07T11:58:00Z">
            <w:rPr>
              <w:rFonts w:ascii="Times New Roman" w:hAnsi="Times New Roman" w:cs="Times New Roman"/>
              <w:b/>
              <w:sz w:val="32"/>
              <w:szCs w:val="32"/>
              <w:lang w:val="en-US"/>
            </w:rPr>
          </w:rPrChange>
        </w:rPr>
      </w:pPr>
    </w:p>
    <w:p w:rsidR="004F5C2F" w:rsidRPr="008222F1" w:rsidRDefault="00660A85" w:rsidP="007375FD">
      <w:pPr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Отчет по работе за </w:t>
      </w:r>
      <w:r w:rsidRPr="008222F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4B3EB1" w:rsidRPr="008222F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00EEA" w:rsidRPr="008222F1">
        <w:rPr>
          <w:rFonts w:ascii="Times New Roman" w:hAnsi="Times New Roman" w:cs="Times New Roman"/>
          <w:b/>
          <w:sz w:val="28"/>
          <w:szCs w:val="28"/>
        </w:rPr>
        <w:t xml:space="preserve"> квартал Зимовского СДК</w:t>
      </w:r>
      <w:r w:rsidR="00987976" w:rsidRPr="008222F1">
        <w:rPr>
          <w:rFonts w:ascii="Times New Roman" w:hAnsi="Times New Roman" w:cs="Times New Roman"/>
          <w:b/>
          <w:sz w:val="28"/>
          <w:szCs w:val="28"/>
        </w:rPr>
        <w:t xml:space="preserve"> (фи</w:t>
      </w:r>
      <w:r w:rsidR="00017DAC" w:rsidRPr="008222F1">
        <w:rPr>
          <w:rFonts w:ascii="Times New Roman" w:hAnsi="Times New Roman" w:cs="Times New Roman"/>
          <w:b/>
          <w:sz w:val="28"/>
          <w:szCs w:val="28"/>
        </w:rPr>
        <w:t>лиал)</w:t>
      </w:r>
      <w:r w:rsidR="00100EEA" w:rsidRPr="008222F1">
        <w:rPr>
          <w:rFonts w:ascii="Times New Roman" w:hAnsi="Times New Roman" w:cs="Times New Roman"/>
          <w:b/>
          <w:sz w:val="28"/>
          <w:szCs w:val="28"/>
        </w:rPr>
        <w:t>.</w:t>
      </w:r>
    </w:p>
    <w:p w:rsidR="00100EEA" w:rsidRPr="008222F1" w:rsidRDefault="00100EEA" w:rsidP="007375FD">
      <w:pPr>
        <w:ind w:left="-142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1.Информация о проведенных мероприятиях.</w:t>
      </w:r>
    </w:p>
    <w:tbl>
      <w:tblPr>
        <w:tblStyle w:val="a4"/>
        <w:tblW w:w="0" w:type="auto"/>
        <w:tblInd w:w="-142" w:type="dxa"/>
        <w:tblLook w:val="04A0"/>
      </w:tblPr>
      <w:tblGrid>
        <w:gridCol w:w="1690"/>
        <w:gridCol w:w="3740"/>
        <w:gridCol w:w="2929"/>
        <w:gridCol w:w="1846"/>
        <w:gridCol w:w="2451"/>
        <w:gridCol w:w="2272"/>
      </w:tblGrid>
      <w:tr w:rsidR="009B505D" w:rsidRPr="008222F1" w:rsidTr="004127FA">
        <w:tc>
          <w:tcPr>
            <w:tcW w:w="1690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4092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мероприятия.</w:t>
            </w:r>
          </w:p>
        </w:tc>
        <w:tc>
          <w:tcPr>
            <w:tcW w:w="3068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 мероприятия.</w:t>
            </w:r>
          </w:p>
        </w:tc>
        <w:tc>
          <w:tcPr>
            <w:tcW w:w="1914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населения.</w:t>
            </w:r>
          </w:p>
        </w:tc>
        <w:tc>
          <w:tcPr>
            <w:tcW w:w="2451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финансирования.</w:t>
            </w:r>
          </w:p>
        </w:tc>
        <w:tc>
          <w:tcPr>
            <w:tcW w:w="1713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spellStart"/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</w:t>
            </w:r>
            <w:proofErr w:type="spellEnd"/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01.07.20</w:t>
            </w:r>
          </w:p>
        </w:tc>
        <w:tc>
          <w:tcPr>
            <w:tcW w:w="4092" w:type="dxa"/>
          </w:tcPr>
          <w:p w:rsidR="00DE5893" w:rsidRPr="008222F1" w:rsidRDefault="00DE5893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«Песни России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»-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Трансляция музыки на посёлок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E5893" w:rsidRPr="008222F1" w:rsidRDefault="00DE5893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 населения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07.07.20</w:t>
            </w:r>
          </w:p>
        </w:tc>
        <w:tc>
          <w:tcPr>
            <w:tcW w:w="4092" w:type="dxa"/>
          </w:tcPr>
          <w:p w:rsidR="00DE5893" w:rsidRPr="008222F1" w:rsidRDefault="00DE5893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конкурс детских рисунков  «Я и моя семья»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914" w:type="dxa"/>
          </w:tcPr>
          <w:p w:rsidR="00DE5893" w:rsidRPr="008222F1" w:rsidRDefault="00DE5893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DE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просмотр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3A55DF">
            <w:pPr>
              <w:rPr>
                <w:rFonts w:ascii="Times New Roman" w:hAnsi="Times New Roman" w:cs="Times New Roman"/>
                <w:sz w:val="28"/>
                <w:szCs w:val="28"/>
                <w:lang w:val="en-US"/>
                <w:rPrChange w:id="8" w:author="Администратор" w:date="2020-10-07T13:15:00Z">
                  <w:rPr>
                    <w:rFonts w:ascii="Times New Roman" w:hAnsi="Times New Roman" w:cs="Times New Roman"/>
                    <w:sz w:val="28"/>
                    <w:szCs w:val="28"/>
                  </w:rPr>
                </w:rPrChange>
              </w:rPr>
              <w:pPrChange w:id="9" w:author="Администратор" w:date="2020-10-07T13:15:00Z">
                <w:pPr/>
              </w:pPrChange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08.0</w:t>
            </w:r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del w:id="10" w:author="Администратор" w:date="2020-10-07T13:14:00Z">
              <w:r w:rsidRPr="008222F1" w:rsidDel="003A55DF">
                <w:rPr>
                  <w:rFonts w:ascii="Times New Roman" w:hAnsi="Times New Roman" w:cs="Times New Roman"/>
                  <w:sz w:val="28"/>
                  <w:szCs w:val="28"/>
                </w:rPr>
                <w:delText>.2</w:delText>
              </w:r>
            </w:del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4092" w:type="dxa"/>
          </w:tcPr>
          <w:p w:rsidR="00DE5893" w:rsidRPr="008222F1" w:rsidRDefault="00DE5893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 w:rsidDel="003A5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del w:id="11" w:author="Администратор" w:date="2020-10-07T13:14:00Z">
              <w:r w:rsidRPr="008222F1" w:rsidDel="003A55DF">
                <w:rPr>
                  <w:rFonts w:ascii="Times New Roman" w:hAnsi="Times New Roman" w:cs="Times New Roman"/>
                  <w:sz w:val="28"/>
                  <w:szCs w:val="28"/>
                </w:rPr>
                <w:delText>«Подари ромашку».</w:delText>
              </w:r>
            </w:del>
          </w:p>
        </w:tc>
        <w:tc>
          <w:tcPr>
            <w:tcW w:w="3068" w:type="dxa"/>
          </w:tcPr>
          <w:p w:rsidR="00DE5893" w:rsidRPr="008222F1" w:rsidRDefault="00DE5893" w:rsidP="00DE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del w:id="12" w:author="Администратор" w:date="2020-10-07T13:14:00Z">
              <w:r w:rsidRPr="008222F1" w:rsidDel="003A55DF">
                <w:rPr>
                  <w:rFonts w:ascii="Times New Roman" w:hAnsi="Times New Roman" w:cs="Times New Roman"/>
                  <w:sz w:val="28"/>
                  <w:szCs w:val="28"/>
                </w:rPr>
                <w:delText xml:space="preserve">Акция ко Дню семьи, любви и верности  </w:delText>
              </w:r>
            </w:del>
          </w:p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E5893" w:rsidRPr="008222F1" w:rsidRDefault="00DE5893" w:rsidP="00EC3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DE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просмотр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  <w:p w:rsidR="00DE5893" w:rsidRPr="008222F1" w:rsidRDefault="00DE5893" w:rsidP="00DE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 чел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16.07.20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«Никто не забыт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Уборка могилы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Вагайцева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Никиты Ильича - первого председателя колхоза Зимовье, убитого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врагами Советской власти.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чел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27 просмотров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21.07.20</w:t>
            </w:r>
          </w:p>
        </w:tc>
        <w:tc>
          <w:tcPr>
            <w:tcW w:w="4092" w:type="dxa"/>
          </w:tcPr>
          <w:p w:rsidR="00DE5893" w:rsidRPr="008222F1" w:rsidRDefault="00DE5893" w:rsidP="003A55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«Я, конечно, вернусь»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стенд, посвященный памяти В.С. Высоцкого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11 просмотров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24.07.20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«Я, конечно, вернусь».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Трансляция песен В.С. Высоцкого на село.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893" w:rsidRPr="008222F1" w:rsidRDefault="00DE5893" w:rsidP="00DE58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26.07.20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поздравление для моряков п. Зимовьё 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«Денём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Военно-морского флота России».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E5893" w:rsidRPr="008222F1" w:rsidRDefault="009B505D" w:rsidP="00DE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DE5893" w:rsidRPr="008222F1">
              <w:rPr>
                <w:rFonts w:ascii="Times New Roman" w:hAnsi="Times New Roman" w:cs="Times New Roman"/>
                <w:sz w:val="28"/>
                <w:szCs w:val="28"/>
              </w:rPr>
              <w:t>7 просмотр</w:t>
            </w:r>
            <w:r w:rsidR="00DE5893"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</w:p>
          <w:p w:rsidR="00DE5893" w:rsidRPr="008222F1" w:rsidRDefault="00DE5893" w:rsidP="00DE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30.07.20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поздравление с «Международным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енём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Дружбы».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10 просмотр.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06.08.20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«Встреча с М.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Мамедовым – депутатом Законодательного Собрания».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Сход граждан</w:t>
            </w:r>
          </w:p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12 чел.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14.08.20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«Чудесный мир цветов».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Выставка цветов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71 просмотр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14.08.20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Мобильная приемная. Выезд специалистов ЖКХ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Консультации населения п. Зимовьё со специалистами ЖКХ. Информация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15.08.20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Встреча с депутатами партии ЛДПР</w:t>
            </w:r>
          </w:p>
        </w:tc>
        <w:tc>
          <w:tcPr>
            <w:tcW w:w="3068" w:type="dxa"/>
          </w:tcPr>
          <w:p w:rsidR="00DE5893" w:rsidRPr="008222F1" w:rsidRDefault="00DE5893" w:rsidP="00DE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Сход граждан</w:t>
            </w:r>
          </w:p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Взрослые.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19.08.20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«Хвалебное яблочко».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Развлекательно – игровая программа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217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просмотр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DE5893" w:rsidRPr="008222F1" w:rsidRDefault="00DE5893" w:rsidP="00DE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43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21.08.20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«Велогонка».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Спортивное состязание, посвященное Дню Российского флага.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35 человек 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97 просмотров в Одноклассниках</w:t>
            </w:r>
          </w:p>
        </w:tc>
      </w:tr>
      <w:tr w:rsidR="009B505D" w:rsidRPr="008222F1" w:rsidTr="004127FA">
        <w:trPr>
          <w:trHeight w:val="407"/>
        </w:trPr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21.08.20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Триколор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68" w:type="dxa"/>
          </w:tcPr>
          <w:p w:rsidR="00DE5893" w:rsidRPr="008222F1" w:rsidRDefault="00DE5893" w:rsidP="00DE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Акция ко Дню Российского флага. Вручение подарочных ленточек «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Триколор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» жителям посёлка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Иост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В.Д.- 100руб.</w:t>
            </w: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просмотров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10 чел</w:t>
            </w:r>
            <w:r w:rsidR="009B505D"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01.09.20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«Первый раз в первый класс».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Поздравление первоклассников в школе и вручение воздушных шаров «С 1 Сентября»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Дети.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ИП Рыбкина И.О.</w:t>
            </w:r>
          </w:p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120руб.</w:t>
            </w:r>
          </w:p>
        </w:tc>
        <w:tc>
          <w:tcPr>
            <w:tcW w:w="1713" w:type="dxa"/>
          </w:tcPr>
          <w:p w:rsidR="00DE5893" w:rsidRPr="008222F1" w:rsidRDefault="00DE5893" w:rsidP="00DE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38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02.09.20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фото конкурс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«Здесь я родился, здесь я живу»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Социальные сети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20 чел</w:t>
            </w:r>
            <w:r w:rsidR="009B505D"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2864 просмотров</w:t>
            </w:r>
          </w:p>
          <w:p w:rsidR="00DE5893" w:rsidRPr="008222F1" w:rsidRDefault="00DE5893" w:rsidP="00DE58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03.09.20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Акция, посвященная Дню окончания Второй Мировой войны, Возложение цветов к памятнику землякам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павшим за родину в Великой Отечественной войне 1941-1945 гг. 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«Цветы памяти»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Патриотическое воспитание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9B505D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6 чел</w:t>
            </w:r>
            <w:r w:rsidR="009B505D"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200 просмотров</w:t>
            </w:r>
          </w:p>
          <w:p w:rsidR="009B505D" w:rsidRPr="008222F1" w:rsidRDefault="009B505D" w:rsidP="009B5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04.09.20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Торжественное открытие памятника «Вечная память землякам, павшим за Родину в Великой Отечественной войне 1941-1945 гг.»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9B505D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80 </w:t>
            </w:r>
            <w:r w:rsidR="009B505D"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чел.  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DE5893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21 просмотр </w:t>
            </w:r>
          </w:p>
          <w:p w:rsidR="009B505D" w:rsidRPr="008222F1" w:rsidRDefault="009B505D" w:rsidP="009B5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05D" w:rsidRPr="008222F1" w:rsidTr="004127FA">
        <w:tc>
          <w:tcPr>
            <w:tcW w:w="1690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11.09.20</w:t>
            </w:r>
          </w:p>
        </w:tc>
        <w:tc>
          <w:tcPr>
            <w:tcW w:w="4092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«Осеннее  чудо»</w:t>
            </w:r>
          </w:p>
        </w:tc>
        <w:tc>
          <w:tcPr>
            <w:tcW w:w="3068" w:type="dxa"/>
          </w:tcPr>
          <w:p w:rsidR="009B505D" w:rsidRPr="008222F1" w:rsidRDefault="009B505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05D" w:rsidRPr="008222F1" w:rsidRDefault="009B505D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Детская выставка композиций из овощей</w:t>
            </w:r>
          </w:p>
        </w:tc>
        <w:tc>
          <w:tcPr>
            <w:tcW w:w="1914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150 просмотров</w:t>
            </w:r>
          </w:p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DE5893" w:rsidRPr="008222F1" w:rsidRDefault="00DE5893" w:rsidP="009B5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9B505D" w:rsidRPr="008222F1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24.09.20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«Я увлеченный человек»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Знакомство с работами жительницы п. Зимовьё Платовой С.М. Изготовление кукол.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9B505D" w:rsidRPr="008222F1" w:rsidRDefault="00DE5893" w:rsidP="009B5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277 просмотров </w:t>
            </w:r>
            <w:r w:rsidR="009B505D"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DE5893" w:rsidRPr="008222F1" w:rsidRDefault="00DE5893" w:rsidP="009B505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9B505D" w:rsidRPr="008222F1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9B505D"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25.09.20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«Праздник пирога» </w:t>
            </w:r>
          </w:p>
        </w:tc>
        <w:tc>
          <w:tcPr>
            <w:tcW w:w="3068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Выставка пирогов.  Чаепитие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15 чел</w:t>
            </w:r>
            <w:r w:rsidR="009B505D"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26.09.20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«Дискотека»</w:t>
            </w:r>
          </w:p>
        </w:tc>
        <w:tc>
          <w:tcPr>
            <w:tcW w:w="3068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Молодежь 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3 чел</w:t>
            </w:r>
            <w:r w:rsidR="009B505D"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9B505D" w:rsidRPr="008222F1" w:rsidTr="004127FA">
        <w:tc>
          <w:tcPr>
            <w:tcW w:w="1690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28.09.20</w:t>
            </w:r>
          </w:p>
        </w:tc>
        <w:tc>
          <w:tcPr>
            <w:tcW w:w="4092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«День дошкольного работника»</w:t>
            </w:r>
          </w:p>
        </w:tc>
        <w:tc>
          <w:tcPr>
            <w:tcW w:w="3068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Поздравление с Днем дошкольного работника в детском саду при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Зимовской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СОШ</w:t>
            </w:r>
          </w:p>
        </w:tc>
        <w:tc>
          <w:tcPr>
            <w:tcW w:w="1914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категории.</w:t>
            </w:r>
          </w:p>
        </w:tc>
        <w:tc>
          <w:tcPr>
            <w:tcW w:w="2451" w:type="dxa"/>
          </w:tcPr>
          <w:p w:rsidR="00DE5893" w:rsidRPr="008222F1" w:rsidRDefault="00DE5893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134 просмотра</w:t>
            </w:r>
          </w:p>
          <w:p w:rsidR="009B505D" w:rsidRPr="008222F1" w:rsidRDefault="009B505D" w:rsidP="009B50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DE5893" w:rsidRPr="008222F1" w:rsidRDefault="00DE5893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8 че</w:t>
            </w:r>
            <w:r w:rsidR="009B505D" w:rsidRPr="008222F1">
              <w:rPr>
                <w:rFonts w:ascii="Times New Roman" w:hAnsi="Times New Roman" w:cs="Times New Roman"/>
                <w:sz w:val="28"/>
                <w:szCs w:val="28"/>
              </w:rPr>
              <w:t>л.</w:t>
            </w:r>
          </w:p>
        </w:tc>
      </w:tr>
    </w:tbl>
    <w:p w:rsidR="004F5C2F" w:rsidRPr="008222F1" w:rsidRDefault="00DE5893" w:rsidP="00100EEA">
      <w:pPr>
        <w:tabs>
          <w:tab w:val="left" w:pos="13126"/>
        </w:tabs>
        <w:ind w:left="-142" w:firstLine="142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00EEA" w:rsidRPr="008222F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p w:rsidR="007375FD" w:rsidRPr="008222F1" w:rsidRDefault="004F5C2F" w:rsidP="00100EEA">
      <w:pPr>
        <w:tabs>
          <w:tab w:val="left" w:pos="13126"/>
        </w:tabs>
        <w:ind w:left="-142" w:firstLine="142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100EEA" w:rsidRPr="008222F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100EEA" w:rsidRPr="008222F1" w:rsidRDefault="00100EEA" w:rsidP="007375FD">
      <w:pPr>
        <w:tabs>
          <w:tab w:val="left" w:pos="13126"/>
        </w:tabs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lastRenderedPageBreak/>
        <w:t>2.Гастрольная деятельность районных и областных мероприятий.</w:t>
      </w:r>
    </w:p>
    <w:tbl>
      <w:tblPr>
        <w:tblStyle w:val="a4"/>
        <w:tblW w:w="0" w:type="auto"/>
        <w:tblInd w:w="-142" w:type="dxa"/>
        <w:tblLook w:val="04A0"/>
      </w:tblPr>
      <w:tblGrid>
        <w:gridCol w:w="1196"/>
        <w:gridCol w:w="2253"/>
        <w:gridCol w:w="1678"/>
        <w:gridCol w:w="1678"/>
        <w:gridCol w:w="852"/>
        <w:gridCol w:w="14"/>
        <w:gridCol w:w="866"/>
        <w:gridCol w:w="1678"/>
        <w:gridCol w:w="2179"/>
        <w:gridCol w:w="2454"/>
      </w:tblGrid>
      <w:tr w:rsidR="00100EEA" w:rsidRPr="008222F1" w:rsidTr="004F5C2F">
        <w:tc>
          <w:tcPr>
            <w:tcW w:w="1196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Дата.</w:t>
            </w:r>
          </w:p>
        </w:tc>
        <w:tc>
          <w:tcPr>
            <w:tcW w:w="2253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Место выступления.</w:t>
            </w:r>
          </w:p>
        </w:tc>
        <w:tc>
          <w:tcPr>
            <w:tcW w:w="1678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Коллектив (кол-во участников)</w:t>
            </w:r>
          </w:p>
        </w:tc>
        <w:tc>
          <w:tcPr>
            <w:tcW w:w="1678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Название спектакля, концерта.</w:t>
            </w:r>
          </w:p>
        </w:tc>
        <w:tc>
          <w:tcPr>
            <w:tcW w:w="1732" w:type="dxa"/>
            <w:gridSpan w:val="3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Кол-во спектаклей.</w:t>
            </w:r>
          </w:p>
        </w:tc>
        <w:tc>
          <w:tcPr>
            <w:tcW w:w="6311" w:type="dxa"/>
            <w:gridSpan w:val="3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      Количество обслуженных зрителей.</w:t>
            </w:r>
          </w:p>
        </w:tc>
      </w:tr>
      <w:tr w:rsidR="00100EEA" w:rsidRPr="008222F1" w:rsidTr="004F5C2F">
        <w:tc>
          <w:tcPr>
            <w:tcW w:w="1196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80" w:type="dxa"/>
            <w:gridSpan w:val="2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 т.ч. детей</w:t>
            </w:r>
          </w:p>
        </w:tc>
        <w:tc>
          <w:tcPr>
            <w:tcW w:w="1678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 Всего</w:t>
            </w:r>
          </w:p>
        </w:tc>
        <w:tc>
          <w:tcPr>
            <w:tcW w:w="2179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 том числе детей.</w:t>
            </w:r>
          </w:p>
        </w:tc>
        <w:tc>
          <w:tcPr>
            <w:tcW w:w="2454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Благотворительно.</w:t>
            </w:r>
          </w:p>
        </w:tc>
      </w:tr>
      <w:tr w:rsidR="00100EEA" w:rsidRPr="008222F1" w:rsidTr="004F5C2F">
        <w:tc>
          <w:tcPr>
            <w:tcW w:w="1196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3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gridSpan w:val="2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9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4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0EEA" w:rsidRPr="008222F1" w:rsidRDefault="00100EEA" w:rsidP="00100EEA">
      <w:pPr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100EEA" w:rsidRPr="008222F1" w:rsidRDefault="00100EEA" w:rsidP="00100EEA">
      <w:pPr>
        <w:ind w:left="-142" w:firstLine="142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222F1">
        <w:rPr>
          <w:rFonts w:ascii="Times New Roman" w:hAnsi="Times New Roman" w:cs="Times New Roman"/>
          <w:b/>
          <w:sz w:val="28"/>
          <w:szCs w:val="28"/>
        </w:rPr>
        <w:t xml:space="preserve">3.Гастрольная деятельность областных театрально-зрелищных учреждений области. </w:t>
      </w:r>
    </w:p>
    <w:tbl>
      <w:tblPr>
        <w:tblStyle w:val="a4"/>
        <w:tblW w:w="0" w:type="auto"/>
        <w:tblInd w:w="-142" w:type="dxa"/>
        <w:tblLook w:val="04A0"/>
      </w:tblPr>
      <w:tblGrid>
        <w:gridCol w:w="1651"/>
        <w:gridCol w:w="5807"/>
        <w:gridCol w:w="3736"/>
        <w:gridCol w:w="3734"/>
      </w:tblGrid>
      <w:tr w:rsidR="00100EEA" w:rsidRPr="008222F1" w:rsidTr="00CA61BC">
        <w:tc>
          <w:tcPr>
            <w:tcW w:w="1651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    Дата</w:t>
            </w:r>
          </w:p>
        </w:tc>
        <w:tc>
          <w:tcPr>
            <w:tcW w:w="5807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           Название мероприятия.</w:t>
            </w:r>
          </w:p>
        </w:tc>
        <w:tc>
          <w:tcPr>
            <w:tcW w:w="3736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       Место проведения.</w:t>
            </w:r>
          </w:p>
        </w:tc>
        <w:tc>
          <w:tcPr>
            <w:tcW w:w="3734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      Коллектив.</w:t>
            </w:r>
          </w:p>
        </w:tc>
      </w:tr>
      <w:tr w:rsidR="00100EEA" w:rsidRPr="008222F1" w:rsidTr="00CA61BC">
        <w:tc>
          <w:tcPr>
            <w:tcW w:w="1651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07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36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34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00EEA" w:rsidRPr="008222F1" w:rsidRDefault="00100EEA" w:rsidP="00100EEA">
      <w:pPr>
        <w:ind w:left="-142" w:firstLine="142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100EEA" w:rsidRPr="008222F1" w:rsidRDefault="00100EEA" w:rsidP="004F5C2F">
      <w:pPr>
        <w:ind w:left="-142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4. Материально- техническая база.</w:t>
      </w:r>
    </w:p>
    <w:p w:rsidR="00100EEA" w:rsidRPr="008222F1" w:rsidRDefault="004F5C2F" w:rsidP="00EF1708">
      <w:pPr>
        <w:ind w:left="-142" w:firstLine="142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100EEA" w:rsidRPr="008222F1" w:rsidRDefault="00100EEA" w:rsidP="00100EEA">
      <w:pPr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5.Участие в районных, областных смотрах, конкурсах, мастер-классах, курсах повышения квалификации.</w:t>
      </w:r>
    </w:p>
    <w:tbl>
      <w:tblPr>
        <w:tblStyle w:val="a4"/>
        <w:tblW w:w="0" w:type="auto"/>
        <w:tblLook w:val="04A0"/>
      </w:tblPr>
      <w:tblGrid>
        <w:gridCol w:w="1354"/>
        <w:gridCol w:w="3533"/>
        <w:gridCol w:w="2471"/>
        <w:gridCol w:w="2463"/>
        <w:gridCol w:w="2504"/>
        <w:gridCol w:w="2461"/>
      </w:tblGrid>
      <w:tr w:rsidR="00100EEA" w:rsidRPr="008222F1" w:rsidTr="00017DAC">
        <w:tc>
          <w:tcPr>
            <w:tcW w:w="1354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Дата</w:t>
            </w:r>
          </w:p>
        </w:tc>
        <w:tc>
          <w:tcPr>
            <w:tcW w:w="3533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       Название</w:t>
            </w:r>
          </w:p>
        </w:tc>
        <w:tc>
          <w:tcPr>
            <w:tcW w:w="2471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463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ФИО участника (название кол-ва)</w:t>
            </w:r>
          </w:p>
        </w:tc>
        <w:tc>
          <w:tcPr>
            <w:tcW w:w="2504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Финансирование</w:t>
            </w:r>
          </w:p>
        </w:tc>
        <w:tc>
          <w:tcPr>
            <w:tcW w:w="2461" w:type="dxa"/>
          </w:tcPr>
          <w:p w:rsidR="00100EEA" w:rsidRPr="008222F1" w:rsidRDefault="00100EEA" w:rsidP="004F5C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</w:tr>
      <w:tr w:rsidR="009B505D" w:rsidRPr="008222F1" w:rsidTr="00017DAC">
        <w:tc>
          <w:tcPr>
            <w:tcW w:w="1354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15.07</w:t>
            </w:r>
          </w:p>
        </w:tc>
        <w:tc>
          <w:tcPr>
            <w:tcW w:w="3533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Всероссийский творческий конкурс рисунков «Моя семья – моё богатство».</w:t>
            </w:r>
          </w:p>
        </w:tc>
        <w:tc>
          <w:tcPr>
            <w:tcW w:w="2471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Соц. сети</w:t>
            </w:r>
          </w:p>
        </w:tc>
        <w:tc>
          <w:tcPr>
            <w:tcW w:w="2463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Гамануха София</w:t>
            </w:r>
          </w:p>
        </w:tc>
        <w:tc>
          <w:tcPr>
            <w:tcW w:w="2504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1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Сертификат участника</w:t>
            </w:r>
          </w:p>
        </w:tc>
      </w:tr>
      <w:tr w:rsidR="009B505D" w:rsidRPr="008222F1" w:rsidTr="00017DAC">
        <w:tc>
          <w:tcPr>
            <w:tcW w:w="1354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3533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Районный Фестиваль Русской песни «Любовь моя –  поющая Россия»</w:t>
            </w:r>
          </w:p>
        </w:tc>
        <w:tc>
          <w:tcPr>
            <w:tcW w:w="2471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Соц. сети</w:t>
            </w:r>
          </w:p>
        </w:tc>
        <w:tc>
          <w:tcPr>
            <w:tcW w:w="2463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Федянин П.Л.</w:t>
            </w:r>
          </w:p>
        </w:tc>
        <w:tc>
          <w:tcPr>
            <w:tcW w:w="2504" w:type="dxa"/>
          </w:tcPr>
          <w:p w:rsidR="009B505D" w:rsidRPr="008222F1" w:rsidRDefault="009B505D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1" w:type="dxa"/>
          </w:tcPr>
          <w:p w:rsidR="009B505D" w:rsidRPr="008222F1" w:rsidRDefault="008119C2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Ютуб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- 49 просмотров</w:t>
            </w:r>
          </w:p>
        </w:tc>
      </w:tr>
    </w:tbl>
    <w:p w:rsidR="004F5C2F" w:rsidRPr="008222F1" w:rsidRDefault="00100EEA" w:rsidP="00100EEA">
      <w:pPr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</w:t>
      </w:r>
    </w:p>
    <w:p w:rsidR="00100EEA" w:rsidRPr="008222F1" w:rsidRDefault="00100EEA" w:rsidP="00100EEA">
      <w:pPr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   6.Освещение деятельности учреждений культуры в СМИ: Приложение №1.</w:t>
      </w:r>
    </w:p>
    <w:p w:rsidR="009B505D" w:rsidRPr="008222F1" w:rsidRDefault="009B505D" w:rsidP="009B505D">
      <w:pPr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7. а) Платные услуги:  дискотека-90р</w:t>
      </w:r>
    </w:p>
    <w:p w:rsidR="009B505D" w:rsidRPr="008222F1" w:rsidRDefault="009B505D" w:rsidP="009B505D">
      <w:pPr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    б) Истрачено на проведение мероприятий-</w:t>
      </w:r>
      <w:r w:rsidRPr="008222F1">
        <w:rPr>
          <w:rFonts w:ascii="Times New Roman" w:hAnsi="Times New Roman" w:cs="Times New Roman"/>
          <w:sz w:val="28"/>
          <w:szCs w:val="28"/>
        </w:rPr>
        <w:t xml:space="preserve"> 220 р.</w:t>
      </w:r>
    </w:p>
    <w:p w:rsidR="009B505D" w:rsidRPr="008222F1" w:rsidRDefault="009B505D" w:rsidP="009B505D">
      <w:pPr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8. Лучшее мероприятие для населения </w:t>
      </w:r>
      <w:proofErr w:type="gramStart"/>
      <w:r w:rsidRPr="008222F1">
        <w:rPr>
          <w:rFonts w:ascii="Times New Roman" w:hAnsi="Times New Roman" w:cs="Times New Roman"/>
          <w:b/>
          <w:sz w:val="28"/>
          <w:szCs w:val="28"/>
        </w:rPr>
        <w:t>-</w:t>
      </w:r>
      <w:r w:rsidRPr="008222F1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8222F1">
        <w:rPr>
          <w:rFonts w:ascii="Times New Roman" w:hAnsi="Times New Roman" w:cs="Times New Roman"/>
          <w:sz w:val="28"/>
          <w:szCs w:val="28"/>
        </w:rPr>
        <w:t>оржественное открытие памятника «Землякам, павшим за Родину в Великой Отечественной войне 1941-1945гг»</w:t>
      </w:r>
    </w:p>
    <w:p w:rsidR="009B505D" w:rsidRPr="008222F1" w:rsidRDefault="009B505D" w:rsidP="009B505D">
      <w:pPr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9. Лучшее мероприятие для детей </w:t>
      </w:r>
      <w:proofErr w:type="gramStart"/>
      <w:r w:rsidRPr="008222F1">
        <w:rPr>
          <w:rFonts w:ascii="Times New Roman" w:hAnsi="Times New Roman" w:cs="Times New Roman"/>
          <w:b/>
          <w:sz w:val="28"/>
          <w:szCs w:val="28"/>
        </w:rPr>
        <w:t>-</w:t>
      </w:r>
      <w:r w:rsidRPr="008222F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8222F1">
        <w:rPr>
          <w:rFonts w:ascii="Times New Roman" w:hAnsi="Times New Roman" w:cs="Times New Roman"/>
          <w:sz w:val="28"/>
          <w:szCs w:val="28"/>
        </w:rPr>
        <w:t>Хвалебное яблочко»- развлекательно – игровая программа .</w:t>
      </w:r>
    </w:p>
    <w:p w:rsidR="009B505D" w:rsidRPr="008222F1" w:rsidRDefault="009B505D" w:rsidP="009B505D">
      <w:pPr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10. Лучшее мероприятие для ветеранов-</w:t>
      </w:r>
    </w:p>
    <w:p w:rsidR="009B505D" w:rsidRPr="008222F1" w:rsidRDefault="009B505D" w:rsidP="009B505D">
      <w:pPr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Всего мероприятий: </w:t>
      </w:r>
      <w:r w:rsidRPr="008222F1">
        <w:rPr>
          <w:rFonts w:ascii="Times New Roman" w:hAnsi="Times New Roman" w:cs="Times New Roman"/>
          <w:sz w:val="28"/>
          <w:szCs w:val="28"/>
        </w:rPr>
        <w:t>26</w:t>
      </w:r>
    </w:p>
    <w:p w:rsidR="009B505D" w:rsidRPr="008222F1" w:rsidRDefault="009B505D" w:rsidP="009B505D">
      <w:pPr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Приняло участие: </w:t>
      </w:r>
      <w:r w:rsidRPr="008222F1">
        <w:rPr>
          <w:rFonts w:ascii="Times New Roman" w:hAnsi="Times New Roman" w:cs="Times New Roman"/>
          <w:sz w:val="28"/>
          <w:szCs w:val="28"/>
        </w:rPr>
        <w:t>199</w:t>
      </w:r>
      <w:proofErr w:type="gramStart"/>
      <w:r w:rsidRPr="008222F1">
        <w:rPr>
          <w:rFonts w:ascii="Times New Roman" w:hAnsi="Times New Roman" w:cs="Times New Roman"/>
          <w:sz w:val="28"/>
          <w:szCs w:val="28"/>
        </w:rPr>
        <w:t xml:space="preserve">     </w:t>
      </w:r>
      <w:r w:rsidRPr="008222F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222F1">
        <w:rPr>
          <w:rFonts w:ascii="Times New Roman" w:hAnsi="Times New Roman" w:cs="Times New Roman"/>
          <w:b/>
          <w:sz w:val="28"/>
          <w:szCs w:val="28"/>
        </w:rPr>
        <w:t>осетило: 326 чел.  просмотров</w:t>
      </w:r>
      <w:bookmarkStart w:id="13" w:name="_GoBack"/>
      <w:bookmarkEnd w:id="13"/>
      <w:r w:rsidRPr="008222F1">
        <w:rPr>
          <w:rFonts w:ascii="Times New Roman" w:hAnsi="Times New Roman" w:cs="Times New Roman"/>
          <w:b/>
          <w:sz w:val="28"/>
          <w:szCs w:val="28"/>
        </w:rPr>
        <w:t>: 4</w:t>
      </w:r>
      <w:r w:rsidR="008119C2" w:rsidRPr="008222F1">
        <w:rPr>
          <w:rFonts w:ascii="Times New Roman" w:hAnsi="Times New Roman" w:cs="Times New Roman"/>
          <w:b/>
          <w:sz w:val="28"/>
          <w:szCs w:val="28"/>
        </w:rPr>
        <w:t>423</w:t>
      </w:r>
    </w:p>
    <w:p w:rsidR="00A768A9" w:rsidRPr="008222F1" w:rsidRDefault="00A768A9" w:rsidP="000621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6D7" w:rsidRPr="008222F1" w:rsidRDefault="003376D7" w:rsidP="007375FD">
      <w:pPr>
        <w:jc w:val="center"/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Отчёт по работе за </w:t>
      </w:r>
      <w:r w:rsidRPr="008222F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222F1">
        <w:rPr>
          <w:rFonts w:ascii="Times New Roman" w:hAnsi="Times New Roman" w:cs="Times New Roman"/>
          <w:b/>
          <w:sz w:val="28"/>
          <w:szCs w:val="28"/>
        </w:rPr>
        <w:t xml:space="preserve"> квартал 2020г.</w:t>
      </w:r>
    </w:p>
    <w:p w:rsidR="003376D7" w:rsidRPr="008222F1" w:rsidRDefault="003376D7" w:rsidP="003376D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Клуб д. Романово (филиал)</w:t>
      </w:r>
    </w:p>
    <w:p w:rsidR="003376D7" w:rsidRPr="008222F1" w:rsidRDefault="003376D7" w:rsidP="003376D7">
      <w:pPr>
        <w:pStyle w:val="a3"/>
        <w:numPr>
          <w:ilvl w:val="0"/>
          <w:numId w:val="4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Информация о проведённых мероприятиях.</w:t>
      </w:r>
    </w:p>
    <w:tbl>
      <w:tblPr>
        <w:tblStyle w:val="a4"/>
        <w:tblW w:w="15276" w:type="dxa"/>
        <w:tblLayout w:type="fixed"/>
        <w:tblLook w:val="04A0"/>
      </w:tblPr>
      <w:tblGrid>
        <w:gridCol w:w="1951"/>
        <w:gridCol w:w="3777"/>
        <w:gridCol w:w="4303"/>
        <w:gridCol w:w="1843"/>
        <w:gridCol w:w="1559"/>
        <w:gridCol w:w="1843"/>
      </w:tblGrid>
      <w:tr w:rsidR="003376D7" w:rsidRPr="008222F1" w:rsidTr="004F5C2F">
        <w:tc>
          <w:tcPr>
            <w:tcW w:w="1951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3777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4303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проведения, направление работы</w:t>
            </w:r>
          </w:p>
        </w:tc>
        <w:tc>
          <w:tcPr>
            <w:tcW w:w="1843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населения</w:t>
            </w:r>
          </w:p>
        </w:tc>
        <w:tc>
          <w:tcPr>
            <w:tcW w:w="1559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присутствующих</w:t>
            </w:r>
          </w:p>
        </w:tc>
      </w:tr>
      <w:tr w:rsidR="003376D7" w:rsidRPr="008222F1" w:rsidTr="004F5C2F">
        <w:tc>
          <w:tcPr>
            <w:tcW w:w="1951" w:type="dxa"/>
          </w:tcPr>
          <w:p w:rsidR="003376D7" w:rsidRPr="008222F1" w:rsidRDefault="0001360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08.08</w:t>
            </w:r>
          </w:p>
        </w:tc>
        <w:tc>
          <w:tcPr>
            <w:tcW w:w="3777" w:type="dxa"/>
          </w:tcPr>
          <w:p w:rsidR="003376D7" w:rsidRPr="008222F1" w:rsidRDefault="0001360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«Весёлые старты»</w:t>
            </w:r>
          </w:p>
        </w:tc>
        <w:tc>
          <w:tcPr>
            <w:tcW w:w="4303" w:type="dxa"/>
          </w:tcPr>
          <w:p w:rsidR="003376D7" w:rsidRPr="008222F1" w:rsidRDefault="0001360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Детский спортивный праздник</w:t>
            </w:r>
          </w:p>
        </w:tc>
        <w:tc>
          <w:tcPr>
            <w:tcW w:w="1843" w:type="dxa"/>
          </w:tcPr>
          <w:p w:rsidR="003376D7" w:rsidRPr="008222F1" w:rsidRDefault="0001360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559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D7" w:rsidRPr="008222F1" w:rsidRDefault="0001360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12 чел.</w:t>
            </w:r>
          </w:p>
        </w:tc>
      </w:tr>
      <w:tr w:rsidR="003376D7" w:rsidRPr="008222F1" w:rsidTr="004F5C2F">
        <w:tc>
          <w:tcPr>
            <w:tcW w:w="1951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7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6D7" w:rsidRPr="008222F1" w:rsidTr="004F5C2F">
        <w:tc>
          <w:tcPr>
            <w:tcW w:w="1951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7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6D7" w:rsidRPr="008222F1" w:rsidTr="004F5C2F">
        <w:tc>
          <w:tcPr>
            <w:tcW w:w="1951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7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3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6D7" w:rsidRPr="008222F1" w:rsidRDefault="003376D7" w:rsidP="004F5C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76D7" w:rsidRPr="008222F1" w:rsidRDefault="003376D7" w:rsidP="003376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76D7" w:rsidRPr="008222F1" w:rsidRDefault="003376D7" w:rsidP="003376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        Лучшее мероприятие для детей:</w:t>
      </w:r>
      <w:r w:rsidRPr="008222F1">
        <w:rPr>
          <w:rFonts w:ascii="Times New Roman" w:hAnsi="Times New Roman" w:cs="Times New Roman"/>
          <w:sz w:val="28"/>
          <w:szCs w:val="28"/>
        </w:rPr>
        <w:t xml:space="preserve"> </w:t>
      </w:r>
      <w:r w:rsidR="00013607" w:rsidRPr="008222F1">
        <w:rPr>
          <w:rFonts w:ascii="Times New Roman" w:hAnsi="Times New Roman" w:cs="Times New Roman"/>
          <w:sz w:val="28"/>
          <w:szCs w:val="28"/>
        </w:rPr>
        <w:t xml:space="preserve"> «Весёлые старты»-детский спортивный праздник, </w:t>
      </w:r>
      <w:proofErr w:type="spellStart"/>
      <w:r w:rsidR="00013607" w:rsidRPr="008222F1">
        <w:rPr>
          <w:rFonts w:ascii="Times New Roman" w:hAnsi="Times New Roman" w:cs="Times New Roman"/>
          <w:sz w:val="28"/>
          <w:szCs w:val="28"/>
        </w:rPr>
        <w:t>посв</w:t>
      </w:r>
      <w:proofErr w:type="gramStart"/>
      <w:r w:rsidR="00013607" w:rsidRPr="008222F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013607" w:rsidRPr="008222F1">
        <w:rPr>
          <w:rFonts w:ascii="Times New Roman" w:hAnsi="Times New Roman" w:cs="Times New Roman"/>
          <w:sz w:val="28"/>
          <w:szCs w:val="28"/>
        </w:rPr>
        <w:t>ню</w:t>
      </w:r>
      <w:proofErr w:type="spellEnd"/>
      <w:r w:rsidR="00013607" w:rsidRPr="008222F1">
        <w:rPr>
          <w:rFonts w:ascii="Times New Roman" w:hAnsi="Times New Roman" w:cs="Times New Roman"/>
          <w:sz w:val="28"/>
          <w:szCs w:val="28"/>
        </w:rPr>
        <w:t xml:space="preserve"> физкультурника.</w:t>
      </w:r>
    </w:p>
    <w:p w:rsidR="003376D7" w:rsidRPr="008222F1" w:rsidRDefault="003376D7" w:rsidP="003376D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376D7" w:rsidRPr="008222F1" w:rsidRDefault="003376D7" w:rsidP="003376D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ВСЕГО МЕРОПРИЯТИЙ: </w:t>
      </w:r>
      <w:r w:rsidR="00013607" w:rsidRPr="008222F1">
        <w:rPr>
          <w:rFonts w:ascii="Times New Roman" w:hAnsi="Times New Roman" w:cs="Times New Roman"/>
          <w:b/>
          <w:sz w:val="28"/>
          <w:szCs w:val="28"/>
        </w:rPr>
        <w:t>1</w:t>
      </w:r>
    </w:p>
    <w:p w:rsidR="003376D7" w:rsidRPr="008222F1" w:rsidRDefault="003376D7" w:rsidP="003376D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F6D61" w:rsidRPr="008222F1" w:rsidRDefault="003376D7" w:rsidP="000621D1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ПРИНЯЛО УЧАСТИЕ: </w:t>
      </w:r>
      <w:r w:rsidR="00013607" w:rsidRPr="008222F1">
        <w:rPr>
          <w:rFonts w:ascii="Times New Roman" w:hAnsi="Times New Roman" w:cs="Times New Roman"/>
          <w:b/>
          <w:sz w:val="28"/>
          <w:szCs w:val="28"/>
        </w:rPr>
        <w:t>12 чел.</w:t>
      </w:r>
      <w:r w:rsidR="000621D1" w:rsidRPr="008222F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FF6D61" w:rsidRPr="008222F1" w:rsidRDefault="00FF6D61" w:rsidP="000621D1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1C43" w:rsidRPr="008222F1" w:rsidRDefault="000621D1" w:rsidP="000621D1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FF6D61" w:rsidRPr="008222F1" w:rsidRDefault="00FF6D61" w:rsidP="00361C43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7375FD" w:rsidRPr="008222F1" w:rsidRDefault="007375FD" w:rsidP="007375F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1C43" w:rsidRPr="008222F1" w:rsidRDefault="00361C43" w:rsidP="007375F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22F1">
        <w:rPr>
          <w:rFonts w:ascii="Times New Roman" w:hAnsi="Times New Roman" w:cs="Times New Roman"/>
          <w:b/>
          <w:sz w:val="28"/>
          <w:szCs w:val="28"/>
          <w:u w:val="single"/>
        </w:rPr>
        <w:t xml:space="preserve">Клуб </w:t>
      </w:r>
      <w:proofErr w:type="spellStart"/>
      <w:r w:rsidRPr="008222F1">
        <w:rPr>
          <w:rFonts w:ascii="Times New Roman" w:hAnsi="Times New Roman" w:cs="Times New Roman"/>
          <w:b/>
          <w:sz w:val="28"/>
          <w:szCs w:val="28"/>
          <w:u w:val="single"/>
        </w:rPr>
        <w:t>д</w:t>
      </w:r>
      <w:proofErr w:type="gramStart"/>
      <w:r w:rsidRPr="008222F1">
        <w:rPr>
          <w:rFonts w:ascii="Times New Roman" w:hAnsi="Times New Roman" w:cs="Times New Roman"/>
          <w:b/>
          <w:sz w:val="28"/>
          <w:szCs w:val="28"/>
          <w:u w:val="single"/>
        </w:rPr>
        <w:t>.Б</w:t>
      </w:r>
      <w:proofErr w:type="gramEnd"/>
      <w:r w:rsidRPr="008222F1">
        <w:rPr>
          <w:rFonts w:ascii="Times New Roman" w:hAnsi="Times New Roman" w:cs="Times New Roman"/>
          <w:b/>
          <w:sz w:val="28"/>
          <w:szCs w:val="28"/>
          <w:u w:val="single"/>
        </w:rPr>
        <w:t>езменово</w:t>
      </w:r>
      <w:proofErr w:type="spellEnd"/>
      <w:r w:rsidRPr="008222F1">
        <w:rPr>
          <w:rFonts w:ascii="Times New Roman" w:hAnsi="Times New Roman" w:cs="Times New Roman"/>
          <w:b/>
          <w:sz w:val="28"/>
          <w:szCs w:val="28"/>
          <w:u w:val="single"/>
        </w:rPr>
        <w:t xml:space="preserve"> Филиал МУ «Искровский» СДК:</w:t>
      </w:r>
    </w:p>
    <w:p w:rsidR="00361C43" w:rsidRPr="008222F1" w:rsidRDefault="000621D1" w:rsidP="00361C43">
      <w:pPr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361C43" w:rsidRPr="008222F1" w:rsidRDefault="00361C43" w:rsidP="00361C43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Информация о проведённых мероприятиях.</w:t>
      </w:r>
    </w:p>
    <w:tbl>
      <w:tblPr>
        <w:tblStyle w:val="a4"/>
        <w:tblW w:w="15423" w:type="dxa"/>
        <w:tblLayout w:type="fixed"/>
        <w:tblLook w:val="04A0"/>
      </w:tblPr>
      <w:tblGrid>
        <w:gridCol w:w="1809"/>
        <w:gridCol w:w="4068"/>
        <w:gridCol w:w="4414"/>
        <w:gridCol w:w="1891"/>
        <w:gridCol w:w="1818"/>
        <w:gridCol w:w="1423"/>
      </w:tblGrid>
      <w:tr w:rsidR="00361C43" w:rsidRPr="008222F1" w:rsidTr="00361C43">
        <w:tc>
          <w:tcPr>
            <w:tcW w:w="1809" w:type="dxa"/>
          </w:tcPr>
          <w:p w:rsidR="00361C43" w:rsidRPr="008222F1" w:rsidRDefault="00361C43" w:rsidP="00F7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4068" w:type="dxa"/>
          </w:tcPr>
          <w:p w:rsidR="00361C43" w:rsidRPr="008222F1" w:rsidRDefault="00361C43" w:rsidP="00F7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4414" w:type="dxa"/>
          </w:tcPr>
          <w:p w:rsidR="00361C43" w:rsidRPr="008222F1" w:rsidRDefault="00361C43" w:rsidP="00F7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проведения, направление работы</w:t>
            </w:r>
          </w:p>
        </w:tc>
        <w:tc>
          <w:tcPr>
            <w:tcW w:w="1891" w:type="dxa"/>
          </w:tcPr>
          <w:p w:rsidR="00361C43" w:rsidRPr="008222F1" w:rsidRDefault="00361C43" w:rsidP="00F7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Категория населения</w:t>
            </w:r>
          </w:p>
        </w:tc>
        <w:tc>
          <w:tcPr>
            <w:tcW w:w="1818" w:type="dxa"/>
          </w:tcPr>
          <w:p w:rsidR="00361C43" w:rsidRPr="008222F1" w:rsidRDefault="00361C43" w:rsidP="00F7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C43" w:rsidRPr="008222F1" w:rsidRDefault="00361C43" w:rsidP="00F77C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Кол-во </w:t>
            </w:r>
            <w:proofErr w:type="spellStart"/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присутсвующих</w:t>
            </w:r>
            <w:proofErr w:type="spellEnd"/>
            <w:r w:rsidR="006847FC"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(Просмотров)</w:t>
            </w:r>
          </w:p>
        </w:tc>
      </w:tr>
      <w:tr w:rsidR="006847FC" w:rsidRPr="008222F1" w:rsidTr="00361C43">
        <w:tc>
          <w:tcPr>
            <w:tcW w:w="1809" w:type="dxa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08.08</w:t>
            </w:r>
          </w:p>
        </w:tc>
        <w:tc>
          <w:tcPr>
            <w:tcW w:w="4068" w:type="dxa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Минифутбол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414" w:type="dxa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Мероприятия, 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посв</w:t>
            </w:r>
            <w:proofErr w:type="gram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ню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физкультурника</w:t>
            </w:r>
          </w:p>
        </w:tc>
        <w:tc>
          <w:tcPr>
            <w:tcW w:w="1891" w:type="dxa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6847FC" w:rsidRPr="008222F1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7 чел</w:t>
            </w:r>
          </w:p>
        </w:tc>
      </w:tr>
      <w:tr w:rsidR="006847FC" w:rsidRPr="008222F1" w:rsidTr="00361C43">
        <w:tc>
          <w:tcPr>
            <w:tcW w:w="1809" w:type="dxa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28.08</w:t>
            </w:r>
          </w:p>
        </w:tc>
        <w:tc>
          <w:tcPr>
            <w:tcW w:w="4068" w:type="dxa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День Государственного флага</w:t>
            </w:r>
          </w:p>
        </w:tc>
        <w:tc>
          <w:tcPr>
            <w:tcW w:w="4414" w:type="dxa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Устный журнал</w:t>
            </w:r>
          </w:p>
        </w:tc>
        <w:tc>
          <w:tcPr>
            <w:tcW w:w="1891" w:type="dxa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818" w:type="dxa"/>
          </w:tcPr>
          <w:p w:rsidR="006847FC" w:rsidRPr="008222F1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7 чел</w:t>
            </w:r>
          </w:p>
        </w:tc>
      </w:tr>
      <w:tr w:rsidR="006847FC" w:rsidRPr="008222F1" w:rsidTr="00013607">
        <w:trPr>
          <w:trHeight w:val="1920"/>
        </w:trPr>
        <w:tc>
          <w:tcPr>
            <w:tcW w:w="1809" w:type="dxa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04.09-08.09</w:t>
            </w:r>
          </w:p>
        </w:tc>
        <w:tc>
          <w:tcPr>
            <w:tcW w:w="4068" w:type="dxa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«Принцесса Осень-2020»</w:t>
            </w:r>
          </w:p>
        </w:tc>
        <w:tc>
          <w:tcPr>
            <w:tcW w:w="4414" w:type="dxa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Онлайн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фотоконкурс</w:t>
            </w:r>
          </w:p>
        </w:tc>
        <w:tc>
          <w:tcPr>
            <w:tcW w:w="1891" w:type="dxa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818" w:type="dxa"/>
          </w:tcPr>
          <w:p w:rsidR="006847FC" w:rsidRPr="008222F1" w:rsidRDefault="006847F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7FC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158 чел.</w:t>
            </w:r>
          </w:p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2000 просмотров</w:t>
            </w:r>
          </w:p>
          <w:p w:rsidR="00013607" w:rsidRPr="008222F1" w:rsidRDefault="00013607" w:rsidP="000136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(Одноклассники)</w:t>
            </w:r>
          </w:p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607" w:rsidRPr="008222F1" w:rsidTr="00361C43">
        <w:tc>
          <w:tcPr>
            <w:tcW w:w="1809" w:type="dxa"/>
          </w:tcPr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4068" w:type="dxa"/>
          </w:tcPr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День голосования</w:t>
            </w:r>
          </w:p>
        </w:tc>
        <w:tc>
          <w:tcPr>
            <w:tcW w:w="4414" w:type="dxa"/>
          </w:tcPr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Трансляция музыки на посёлок</w:t>
            </w:r>
          </w:p>
        </w:tc>
        <w:tc>
          <w:tcPr>
            <w:tcW w:w="1891" w:type="dxa"/>
          </w:tcPr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Все категории</w:t>
            </w:r>
          </w:p>
        </w:tc>
        <w:tc>
          <w:tcPr>
            <w:tcW w:w="1818" w:type="dxa"/>
          </w:tcPr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23 чел.</w:t>
            </w:r>
          </w:p>
        </w:tc>
      </w:tr>
      <w:tr w:rsidR="00013607" w:rsidRPr="008222F1" w:rsidTr="00361C43">
        <w:tc>
          <w:tcPr>
            <w:tcW w:w="1809" w:type="dxa"/>
          </w:tcPr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4068" w:type="dxa"/>
          </w:tcPr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Детская дискотека</w:t>
            </w:r>
          </w:p>
        </w:tc>
        <w:tc>
          <w:tcPr>
            <w:tcW w:w="4414" w:type="dxa"/>
          </w:tcPr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1891" w:type="dxa"/>
          </w:tcPr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1818" w:type="dxa"/>
          </w:tcPr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607" w:rsidRPr="008222F1" w:rsidRDefault="00013607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4 чел.</w:t>
            </w:r>
          </w:p>
        </w:tc>
      </w:tr>
    </w:tbl>
    <w:p w:rsidR="00CA61BC" w:rsidRPr="008222F1" w:rsidRDefault="00CA61BC" w:rsidP="00361C43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1C43" w:rsidRPr="008222F1" w:rsidRDefault="00361C43" w:rsidP="00361C43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2.Участие в районных, областных смотрах, конкурсах, мастер – классах, курсах повышения квалификации</w:t>
      </w:r>
    </w:p>
    <w:tbl>
      <w:tblPr>
        <w:tblStyle w:val="a4"/>
        <w:tblW w:w="14992" w:type="dxa"/>
        <w:tblLayout w:type="fixed"/>
        <w:tblLook w:val="04A0"/>
      </w:tblPr>
      <w:tblGrid>
        <w:gridCol w:w="1088"/>
        <w:gridCol w:w="4121"/>
        <w:gridCol w:w="3546"/>
        <w:gridCol w:w="3119"/>
        <w:gridCol w:w="1275"/>
        <w:gridCol w:w="1843"/>
      </w:tblGrid>
      <w:tr w:rsidR="00361C43" w:rsidRPr="008222F1" w:rsidTr="00F77C4D">
        <w:tc>
          <w:tcPr>
            <w:tcW w:w="1088" w:type="dxa"/>
          </w:tcPr>
          <w:p w:rsidR="00361C43" w:rsidRPr="008222F1" w:rsidRDefault="00361C43" w:rsidP="00F77C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4121" w:type="dxa"/>
          </w:tcPr>
          <w:p w:rsidR="00361C43" w:rsidRPr="008222F1" w:rsidRDefault="00361C43" w:rsidP="00F77C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3546" w:type="dxa"/>
          </w:tcPr>
          <w:p w:rsidR="00361C43" w:rsidRPr="008222F1" w:rsidRDefault="00361C43" w:rsidP="00F77C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3119" w:type="dxa"/>
          </w:tcPr>
          <w:p w:rsidR="00361C43" w:rsidRPr="008222F1" w:rsidRDefault="00361C43" w:rsidP="00F77C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участника</w:t>
            </w:r>
          </w:p>
          <w:p w:rsidR="00361C43" w:rsidRPr="008222F1" w:rsidRDefault="00361C43" w:rsidP="00F77C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(название коллектива)</w:t>
            </w:r>
          </w:p>
        </w:tc>
        <w:tc>
          <w:tcPr>
            <w:tcW w:w="1275" w:type="dxa"/>
          </w:tcPr>
          <w:p w:rsidR="00361C43" w:rsidRPr="008222F1" w:rsidRDefault="00361C43" w:rsidP="00F77C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Финансирование</w:t>
            </w:r>
          </w:p>
        </w:tc>
        <w:tc>
          <w:tcPr>
            <w:tcW w:w="1843" w:type="dxa"/>
          </w:tcPr>
          <w:p w:rsidR="00361C43" w:rsidRPr="008222F1" w:rsidRDefault="00361C43" w:rsidP="00F77C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9371EC" w:rsidRPr="008222F1" w:rsidTr="00F77C4D">
        <w:trPr>
          <w:trHeight w:val="540"/>
        </w:trPr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</w:tcPr>
          <w:p w:rsidR="009371EC" w:rsidRPr="008222F1" w:rsidRDefault="009371E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07.08</w:t>
            </w:r>
          </w:p>
        </w:tc>
        <w:tc>
          <w:tcPr>
            <w:tcW w:w="4121" w:type="dxa"/>
            <w:tcBorders>
              <w:top w:val="single" w:sz="4" w:space="0" w:color="auto"/>
              <w:bottom w:val="single" w:sz="4" w:space="0" w:color="auto"/>
            </w:tcBorders>
          </w:tcPr>
          <w:p w:rsidR="009371EC" w:rsidRPr="008222F1" w:rsidRDefault="009371EC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 xml:space="preserve"> Всероссийский конкурс творческих работ «Моя малая Родина»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</w:tcPr>
          <w:p w:rsidR="009371EC" w:rsidRPr="008222F1" w:rsidRDefault="009371EC" w:rsidP="00040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nasledie-sela</w:t>
            </w:r>
            <w:proofErr w:type="spellEnd"/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222F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9371EC" w:rsidRPr="008222F1" w:rsidRDefault="009371E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2F1">
              <w:rPr>
                <w:rFonts w:ascii="Times New Roman" w:hAnsi="Times New Roman" w:cs="Times New Roman"/>
                <w:sz w:val="28"/>
                <w:szCs w:val="28"/>
              </w:rPr>
              <w:t>Сапронова Л.А.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371EC" w:rsidRPr="008222F1" w:rsidRDefault="009371EC" w:rsidP="00F77C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9371EC" w:rsidRPr="008222F1" w:rsidRDefault="009371EC" w:rsidP="00F77C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1D1" w:rsidRPr="008222F1" w:rsidRDefault="000621D1" w:rsidP="006847F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1C43" w:rsidRPr="008222F1" w:rsidRDefault="00361C43" w:rsidP="000621D1">
      <w:pPr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Проведено мероприятий: </w:t>
      </w:r>
      <w:r w:rsidR="009371EC" w:rsidRPr="008222F1">
        <w:rPr>
          <w:rFonts w:ascii="Times New Roman" w:hAnsi="Times New Roman" w:cs="Times New Roman"/>
          <w:b/>
          <w:sz w:val="28"/>
          <w:szCs w:val="28"/>
        </w:rPr>
        <w:t>7</w:t>
      </w:r>
    </w:p>
    <w:p w:rsidR="007375FD" w:rsidRPr="008222F1" w:rsidRDefault="00361C43" w:rsidP="007375FD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Присутствовало</w:t>
      </w:r>
      <w:proofErr w:type="gramStart"/>
      <w:r w:rsidR="009371EC" w:rsidRPr="008222F1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9371EC" w:rsidRPr="008222F1">
        <w:rPr>
          <w:rFonts w:ascii="Times New Roman" w:hAnsi="Times New Roman" w:cs="Times New Roman"/>
          <w:b/>
          <w:sz w:val="28"/>
          <w:szCs w:val="28"/>
        </w:rPr>
        <w:t xml:space="preserve"> 61 чел</w:t>
      </w:r>
    </w:p>
    <w:p w:rsidR="00361C43" w:rsidRPr="008222F1" w:rsidRDefault="009371EC" w:rsidP="007375FD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Просмотров: 2000</w:t>
      </w:r>
    </w:p>
    <w:p w:rsidR="00361C43" w:rsidRPr="008222F1" w:rsidRDefault="00361C43" w:rsidP="006847FC">
      <w:pPr>
        <w:ind w:left="360"/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Приняло участие:</w:t>
      </w:r>
      <w:r w:rsidR="009371EC" w:rsidRPr="008222F1">
        <w:rPr>
          <w:rFonts w:ascii="Times New Roman" w:hAnsi="Times New Roman" w:cs="Times New Roman"/>
          <w:b/>
          <w:sz w:val="28"/>
          <w:szCs w:val="28"/>
        </w:rPr>
        <w:t xml:space="preserve"> 175 чел</w:t>
      </w:r>
    </w:p>
    <w:p w:rsidR="00361C43" w:rsidRPr="008222F1" w:rsidRDefault="006847FC" w:rsidP="006847FC">
      <w:pPr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</w:t>
      </w:r>
      <w:r w:rsidR="00361C43" w:rsidRPr="008222F1">
        <w:rPr>
          <w:rFonts w:ascii="Times New Roman" w:hAnsi="Times New Roman" w:cs="Times New Roman"/>
          <w:b/>
          <w:sz w:val="28"/>
          <w:szCs w:val="28"/>
        </w:rPr>
        <w:t>Дискотека</w:t>
      </w:r>
      <w:r w:rsidR="00361C43" w:rsidRPr="008222F1">
        <w:rPr>
          <w:rFonts w:ascii="Times New Roman" w:hAnsi="Times New Roman" w:cs="Times New Roman"/>
          <w:sz w:val="28"/>
          <w:szCs w:val="28"/>
        </w:rPr>
        <w:t xml:space="preserve"> –</w:t>
      </w:r>
      <w:r w:rsidR="009371EC" w:rsidRPr="008222F1">
        <w:rPr>
          <w:rFonts w:ascii="Times New Roman" w:hAnsi="Times New Roman" w:cs="Times New Roman"/>
          <w:sz w:val="28"/>
          <w:szCs w:val="28"/>
        </w:rPr>
        <w:t>60 рублей</w:t>
      </w:r>
    </w:p>
    <w:p w:rsidR="006847FC" w:rsidRPr="008222F1" w:rsidRDefault="00361C43" w:rsidP="006847FC">
      <w:pPr>
        <w:rPr>
          <w:rFonts w:ascii="Times New Roman" w:hAnsi="Times New Roman" w:cs="Times New Roman"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Лучшее мероприятие для населения: </w:t>
      </w:r>
      <w:r w:rsidR="009371EC" w:rsidRPr="00822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1EC" w:rsidRPr="008222F1">
        <w:rPr>
          <w:rFonts w:ascii="Times New Roman" w:hAnsi="Times New Roman" w:cs="Times New Roman"/>
          <w:sz w:val="28"/>
          <w:szCs w:val="28"/>
        </w:rPr>
        <w:t xml:space="preserve">«Принцесса Осень-2020»- </w:t>
      </w:r>
      <w:proofErr w:type="spellStart"/>
      <w:r w:rsidR="009371EC" w:rsidRPr="008222F1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9371EC" w:rsidRPr="008222F1">
        <w:rPr>
          <w:rFonts w:ascii="Times New Roman" w:hAnsi="Times New Roman" w:cs="Times New Roman"/>
          <w:sz w:val="28"/>
          <w:szCs w:val="28"/>
        </w:rPr>
        <w:t xml:space="preserve"> фотоконкурс</w:t>
      </w:r>
    </w:p>
    <w:p w:rsidR="007375FD" w:rsidRPr="008222F1" w:rsidRDefault="007375FD" w:rsidP="0005360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75FD" w:rsidRPr="008222F1" w:rsidRDefault="007375FD" w:rsidP="0005360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75FD" w:rsidRPr="008222F1" w:rsidRDefault="007375FD" w:rsidP="0005360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375FD" w:rsidRPr="008222F1" w:rsidRDefault="007375FD" w:rsidP="00053609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53609" w:rsidRPr="008222F1" w:rsidRDefault="00053609" w:rsidP="0005360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22F1">
        <w:rPr>
          <w:rFonts w:ascii="Times New Roman" w:hAnsi="Times New Roman" w:cs="Times New Roman"/>
          <w:b/>
          <w:sz w:val="28"/>
          <w:szCs w:val="28"/>
          <w:u w:val="single"/>
        </w:rPr>
        <w:t>Общий итог:</w:t>
      </w:r>
    </w:p>
    <w:p w:rsidR="007375FD" w:rsidRPr="008222F1" w:rsidRDefault="009D4912" w:rsidP="007375FD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ВСЕГО МЕРОПРИЯТИЙ: </w:t>
      </w:r>
      <w:r w:rsidR="00CA61BC" w:rsidRPr="00822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22F1">
        <w:rPr>
          <w:rFonts w:ascii="Times New Roman" w:hAnsi="Times New Roman" w:cs="Times New Roman"/>
          <w:b/>
          <w:sz w:val="28"/>
          <w:szCs w:val="28"/>
        </w:rPr>
        <w:t>80</w:t>
      </w:r>
      <w:r w:rsidR="00CA61BC" w:rsidRPr="008222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375FD" w:rsidRPr="008222F1" w:rsidRDefault="007375FD" w:rsidP="007375FD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</w:p>
    <w:p w:rsidR="00053609" w:rsidRPr="008222F1" w:rsidRDefault="00CA61BC" w:rsidP="007375FD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ПОСЕТИЛО:  713</w:t>
      </w:r>
    </w:p>
    <w:p w:rsidR="007375FD" w:rsidRPr="008222F1" w:rsidRDefault="007375FD" w:rsidP="007375FD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</w:p>
    <w:p w:rsidR="00CA61BC" w:rsidRPr="008222F1" w:rsidRDefault="00053609" w:rsidP="007375FD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 xml:space="preserve">ПРИНЯЛО УЧАСТИЕ: </w:t>
      </w:r>
      <w:r w:rsidR="00CA61BC" w:rsidRPr="00822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912" w:rsidRPr="008222F1">
        <w:rPr>
          <w:rFonts w:ascii="Times New Roman" w:hAnsi="Times New Roman" w:cs="Times New Roman"/>
          <w:b/>
          <w:sz w:val="28"/>
          <w:szCs w:val="28"/>
        </w:rPr>
        <w:t>603</w:t>
      </w:r>
      <w:r w:rsidRPr="008222F1">
        <w:rPr>
          <w:rFonts w:ascii="Times New Roman" w:hAnsi="Times New Roman" w:cs="Times New Roman"/>
          <w:b/>
          <w:sz w:val="28"/>
          <w:szCs w:val="28"/>
        </w:rPr>
        <w:t xml:space="preserve"> чел.</w:t>
      </w:r>
      <w:r w:rsidR="00CA61BC" w:rsidRPr="008222F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375FD" w:rsidRPr="008222F1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053609" w:rsidRPr="008222F1" w:rsidRDefault="00053609" w:rsidP="00053609">
      <w:pPr>
        <w:pStyle w:val="a3"/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</w:p>
    <w:p w:rsidR="007375FD" w:rsidRPr="008222F1" w:rsidRDefault="007375FD" w:rsidP="007375FD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  <w:r w:rsidRPr="008222F1">
        <w:rPr>
          <w:rFonts w:ascii="Times New Roman" w:hAnsi="Times New Roman" w:cs="Times New Roman"/>
          <w:b/>
          <w:sz w:val="28"/>
          <w:szCs w:val="28"/>
        </w:rPr>
        <w:t>ПРОСМОТРЫ:  32999</w:t>
      </w:r>
    </w:p>
    <w:p w:rsidR="00053609" w:rsidRPr="008222F1" w:rsidRDefault="00053609" w:rsidP="00053609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</w:p>
    <w:p w:rsidR="009371EC" w:rsidRPr="008222F1" w:rsidRDefault="009371EC" w:rsidP="00053609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</w:p>
    <w:p w:rsidR="00053609" w:rsidRPr="008222F1" w:rsidRDefault="00053609" w:rsidP="00053609">
      <w:pPr>
        <w:spacing w:after="0" w:line="240" w:lineRule="auto"/>
        <w:ind w:left="708" w:hanging="708"/>
        <w:rPr>
          <w:rFonts w:ascii="Times New Roman" w:hAnsi="Times New Roman" w:cs="Times New Roman"/>
          <w:b/>
          <w:sz w:val="28"/>
          <w:szCs w:val="28"/>
        </w:rPr>
      </w:pPr>
    </w:p>
    <w:p w:rsidR="00053609" w:rsidRPr="008222F1" w:rsidRDefault="00053609" w:rsidP="006847FC">
      <w:pPr>
        <w:rPr>
          <w:rFonts w:ascii="Times New Roman" w:hAnsi="Times New Roman" w:cs="Times New Roman"/>
          <w:sz w:val="28"/>
          <w:szCs w:val="28"/>
        </w:rPr>
      </w:pPr>
    </w:p>
    <w:p w:rsidR="00361C43" w:rsidRPr="008222F1" w:rsidRDefault="00361C43" w:rsidP="00361C43">
      <w:pPr>
        <w:rPr>
          <w:rFonts w:ascii="Times New Roman" w:hAnsi="Times New Roman" w:cs="Times New Roman"/>
          <w:b/>
          <w:sz w:val="28"/>
          <w:szCs w:val="28"/>
        </w:rPr>
      </w:pPr>
    </w:p>
    <w:p w:rsidR="00361C43" w:rsidRPr="008222F1" w:rsidRDefault="00361C43" w:rsidP="00361C43">
      <w:pPr>
        <w:rPr>
          <w:rFonts w:ascii="Times New Roman" w:hAnsi="Times New Roman" w:cs="Times New Roman"/>
          <w:sz w:val="28"/>
          <w:szCs w:val="28"/>
        </w:rPr>
      </w:pPr>
    </w:p>
    <w:p w:rsidR="00361C43" w:rsidRPr="008222F1" w:rsidRDefault="00361C43" w:rsidP="00361C4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61C43" w:rsidRPr="008222F1" w:rsidRDefault="00361C43" w:rsidP="00361C4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376D7" w:rsidRPr="008222F1" w:rsidRDefault="003376D7" w:rsidP="00B9038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3376D7" w:rsidRPr="008222F1" w:rsidSect="00F842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960ED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351C8"/>
    <w:multiLevelType w:val="hybridMultilevel"/>
    <w:tmpl w:val="02F26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956627"/>
    <w:multiLevelType w:val="hybridMultilevel"/>
    <w:tmpl w:val="C7024BE4"/>
    <w:lvl w:ilvl="0" w:tplc="34FCF2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DC7C6E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4C44F1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8424A"/>
    <w:rsid w:val="000041F4"/>
    <w:rsid w:val="000135A8"/>
    <w:rsid w:val="00013607"/>
    <w:rsid w:val="00017DAC"/>
    <w:rsid w:val="0004536C"/>
    <w:rsid w:val="00053609"/>
    <w:rsid w:val="00053B40"/>
    <w:rsid w:val="000621D1"/>
    <w:rsid w:val="00075B31"/>
    <w:rsid w:val="000A4035"/>
    <w:rsid w:val="000A4F00"/>
    <w:rsid w:val="000A7E91"/>
    <w:rsid w:val="000C29FB"/>
    <w:rsid w:val="000D5706"/>
    <w:rsid w:val="000D5830"/>
    <w:rsid w:val="000F5792"/>
    <w:rsid w:val="00100EEA"/>
    <w:rsid w:val="00121F63"/>
    <w:rsid w:val="00130773"/>
    <w:rsid w:val="0013356B"/>
    <w:rsid w:val="0014615C"/>
    <w:rsid w:val="001473FB"/>
    <w:rsid w:val="0015393B"/>
    <w:rsid w:val="00171609"/>
    <w:rsid w:val="001825CE"/>
    <w:rsid w:val="001844DA"/>
    <w:rsid w:val="001D549F"/>
    <w:rsid w:val="001F236B"/>
    <w:rsid w:val="00201B58"/>
    <w:rsid w:val="00212892"/>
    <w:rsid w:val="0021422A"/>
    <w:rsid w:val="002939D8"/>
    <w:rsid w:val="002A3EE5"/>
    <w:rsid w:val="002A7D33"/>
    <w:rsid w:val="002B488D"/>
    <w:rsid w:val="002C136B"/>
    <w:rsid w:val="002C1FDD"/>
    <w:rsid w:val="002C64EC"/>
    <w:rsid w:val="002D6A28"/>
    <w:rsid w:val="002E5ABE"/>
    <w:rsid w:val="003009A8"/>
    <w:rsid w:val="00303CE4"/>
    <w:rsid w:val="00322505"/>
    <w:rsid w:val="003250A1"/>
    <w:rsid w:val="003376D7"/>
    <w:rsid w:val="0034454C"/>
    <w:rsid w:val="00361C43"/>
    <w:rsid w:val="003652E9"/>
    <w:rsid w:val="00377661"/>
    <w:rsid w:val="003A4A6C"/>
    <w:rsid w:val="003A55DF"/>
    <w:rsid w:val="003A5D3C"/>
    <w:rsid w:val="003B079A"/>
    <w:rsid w:val="003D7ABD"/>
    <w:rsid w:val="004015CA"/>
    <w:rsid w:val="004058CB"/>
    <w:rsid w:val="004127FA"/>
    <w:rsid w:val="00414E8F"/>
    <w:rsid w:val="00465CCF"/>
    <w:rsid w:val="0049031B"/>
    <w:rsid w:val="004B3EB1"/>
    <w:rsid w:val="004B4372"/>
    <w:rsid w:val="004C0DE1"/>
    <w:rsid w:val="004C38B5"/>
    <w:rsid w:val="004E0C1A"/>
    <w:rsid w:val="004F5C2F"/>
    <w:rsid w:val="00556DCE"/>
    <w:rsid w:val="00566290"/>
    <w:rsid w:val="005814B1"/>
    <w:rsid w:val="00586449"/>
    <w:rsid w:val="005A2439"/>
    <w:rsid w:val="005B68AD"/>
    <w:rsid w:val="005D54CE"/>
    <w:rsid w:val="005E3723"/>
    <w:rsid w:val="00606E24"/>
    <w:rsid w:val="00607DF2"/>
    <w:rsid w:val="0062356E"/>
    <w:rsid w:val="0062443D"/>
    <w:rsid w:val="00660A85"/>
    <w:rsid w:val="006847FC"/>
    <w:rsid w:val="006901B3"/>
    <w:rsid w:val="006938E9"/>
    <w:rsid w:val="006A1AA8"/>
    <w:rsid w:val="006B69C9"/>
    <w:rsid w:val="006E468D"/>
    <w:rsid w:val="006F43B0"/>
    <w:rsid w:val="007124FF"/>
    <w:rsid w:val="0072623F"/>
    <w:rsid w:val="00731566"/>
    <w:rsid w:val="007355D7"/>
    <w:rsid w:val="007375FD"/>
    <w:rsid w:val="0077365F"/>
    <w:rsid w:val="007755AC"/>
    <w:rsid w:val="0079362D"/>
    <w:rsid w:val="007975D0"/>
    <w:rsid w:val="007C7798"/>
    <w:rsid w:val="007E6642"/>
    <w:rsid w:val="007E746A"/>
    <w:rsid w:val="0080681B"/>
    <w:rsid w:val="008119C2"/>
    <w:rsid w:val="00812A46"/>
    <w:rsid w:val="00816923"/>
    <w:rsid w:val="008222F1"/>
    <w:rsid w:val="00824A60"/>
    <w:rsid w:val="008356B5"/>
    <w:rsid w:val="00837370"/>
    <w:rsid w:val="00850F90"/>
    <w:rsid w:val="0086631A"/>
    <w:rsid w:val="008760C3"/>
    <w:rsid w:val="008C002E"/>
    <w:rsid w:val="008E5924"/>
    <w:rsid w:val="00915231"/>
    <w:rsid w:val="009371EC"/>
    <w:rsid w:val="00967C60"/>
    <w:rsid w:val="00987976"/>
    <w:rsid w:val="009A124C"/>
    <w:rsid w:val="009B505D"/>
    <w:rsid w:val="009B60EE"/>
    <w:rsid w:val="009D4912"/>
    <w:rsid w:val="009F4B6A"/>
    <w:rsid w:val="009F5206"/>
    <w:rsid w:val="009F5F0E"/>
    <w:rsid w:val="00A12963"/>
    <w:rsid w:val="00A16630"/>
    <w:rsid w:val="00A42E30"/>
    <w:rsid w:val="00A46203"/>
    <w:rsid w:val="00A469CE"/>
    <w:rsid w:val="00A46EBC"/>
    <w:rsid w:val="00A62405"/>
    <w:rsid w:val="00A768A9"/>
    <w:rsid w:val="00AC5A39"/>
    <w:rsid w:val="00AD562B"/>
    <w:rsid w:val="00AE0A97"/>
    <w:rsid w:val="00AF3FC5"/>
    <w:rsid w:val="00AF4AEC"/>
    <w:rsid w:val="00B83F92"/>
    <w:rsid w:val="00B90388"/>
    <w:rsid w:val="00BE058B"/>
    <w:rsid w:val="00BF7219"/>
    <w:rsid w:val="00C16FD9"/>
    <w:rsid w:val="00C30B83"/>
    <w:rsid w:val="00C475D3"/>
    <w:rsid w:val="00C54B23"/>
    <w:rsid w:val="00C875AC"/>
    <w:rsid w:val="00C90C2E"/>
    <w:rsid w:val="00CA4E8C"/>
    <w:rsid w:val="00CA61BC"/>
    <w:rsid w:val="00CD4BA6"/>
    <w:rsid w:val="00CF0276"/>
    <w:rsid w:val="00DB2DEC"/>
    <w:rsid w:val="00DD1D6F"/>
    <w:rsid w:val="00DD6833"/>
    <w:rsid w:val="00DE5893"/>
    <w:rsid w:val="00DF0716"/>
    <w:rsid w:val="00DF7FC3"/>
    <w:rsid w:val="00E036DB"/>
    <w:rsid w:val="00E06CCC"/>
    <w:rsid w:val="00E11627"/>
    <w:rsid w:val="00E50ADF"/>
    <w:rsid w:val="00E97F15"/>
    <w:rsid w:val="00EC3DFF"/>
    <w:rsid w:val="00EE157C"/>
    <w:rsid w:val="00EF1708"/>
    <w:rsid w:val="00EF3A44"/>
    <w:rsid w:val="00F26747"/>
    <w:rsid w:val="00F6156F"/>
    <w:rsid w:val="00F77C4D"/>
    <w:rsid w:val="00F8424A"/>
    <w:rsid w:val="00F95922"/>
    <w:rsid w:val="00FA68D6"/>
    <w:rsid w:val="00FF6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24A"/>
    <w:pPr>
      <w:ind w:left="720"/>
      <w:contextualSpacing/>
    </w:pPr>
  </w:style>
  <w:style w:type="table" w:styleId="a4">
    <w:name w:val="Table Grid"/>
    <w:basedOn w:val="a1"/>
    <w:uiPriority w:val="59"/>
    <w:rsid w:val="00F842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EF2FB-75B8-4DE2-A18F-6B1DAB43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20</Pages>
  <Words>2196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Администратор</cp:lastModifiedBy>
  <cp:revision>8</cp:revision>
  <cp:lastPrinted>2020-10-07T08:12:00Z</cp:lastPrinted>
  <dcterms:created xsi:type="dcterms:W3CDTF">2020-10-06T08:40:00Z</dcterms:created>
  <dcterms:modified xsi:type="dcterms:W3CDTF">2020-10-07T09:05:00Z</dcterms:modified>
</cp:coreProperties>
</file>