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32B" w:rsidRDefault="00BE232B" w:rsidP="00BE232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 w:rsidR="00204E6C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</w:t>
      </w:r>
      <w:r w:rsidRPr="00BE232B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ТВЕРЖДАЮ</w:t>
      </w:r>
      <w:r w:rsidR="000939BD" w:rsidRPr="00842AB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</w:p>
    <w:p w:rsidR="00BE232B" w:rsidRDefault="00BE232B" w:rsidP="00BE23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204E6C"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>Директор  МУ</w:t>
      </w:r>
      <w:proofErr w:type="gramEnd"/>
      <w:r>
        <w:rPr>
          <w:rFonts w:ascii="Times New Roman" w:hAnsi="Times New Roman" w:cs="Times New Roman"/>
        </w:rPr>
        <w:t xml:space="preserve"> «Искровский» СДК</w:t>
      </w:r>
    </w:p>
    <w:p w:rsidR="00BE232B" w:rsidRPr="00BE232B" w:rsidRDefault="00BE232B" w:rsidP="00F156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204E6C">
        <w:rPr>
          <w:rFonts w:ascii="Times New Roman" w:hAnsi="Times New Roman" w:cs="Times New Roman"/>
        </w:rPr>
        <w:t xml:space="preserve">   </w:t>
      </w:r>
      <w:r w:rsidR="00F156FE">
        <w:rPr>
          <w:rFonts w:ascii="Times New Roman" w:hAnsi="Times New Roman" w:cs="Times New Roman"/>
        </w:rPr>
        <w:t xml:space="preserve">                            </w:t>
      </w:r>
      <w:r w:rsidR="00204E6C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Печенникова</w:t>
      </w:r>
      <w:proofErr w:type="spellEnd"/>
      <w:r>
        <w:rPr>
          <w:rFonts w:ascii="Times New Roman" w:hAnsi="Times New Roman" w:cs="Times New Roman"/>
        </w:rPr>
        <w:t xml:space="preserve"> И.А.                                                                                                      </w:t>
      </w:r>
    </w:p>
    <w:p w:rsidR="00BE232B" w:rsidRDefault="00BE232B" w:rsidP="00D30093">
      <w:pPr>
        <w:jc w:val="center"/>
        <w:rPr>
          <w:rFonts w:ascii="Times New Roman" w:hAnsi="Times New Roman" w:cs="Times New Roman"/>
          <w:b/>
        </w:rPr>
      </w:pPr>
    </w:p>
    <w:p w:rsidR="004A7B84" w:rsidRPr="00460BD5" w:rsidRDefault="00D30093" w:rsidP="00D30093">
      <w:pPr>
        <w:jc w:val="center"/>
        <w:rPr>
          <w:rFonts w:ascii="Times New Roman" w:hAnsi="Times New Roman" w:cs="Times New Roman"/>
          <w:b/>
        </w:rPr>
      </w:pPr>
      <w:r w:rsidRPr="00460BD5">
        <w:rPr>
          <w:rFonts w:ascii="Times New Roman" w:hAnsi="Times New Roman" w:cs="Times New Roman"/>
          <w:b/>
        </w:rPr>
        <w:t>Отчет по работе МУ «Искровский» СДК</w:t>
      </w:r>
    </w:p>
    <w:p w:rsidR="00D30093" w:rsidRPr="00460BD5" w:rsidRDefault="00842ABA" w:rsidP="00D3009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2020</w:t>
      </w:r>
      <w:r w:rsidR="00D30093" w:rsidRPr="00460BD5">
        <w:rPr>
          <w:rFonts w:ascii="Times New Roman" w:hAnsi="Times New Roman" w:cs="Times New Roman"/>
          <w:b/>
        </w:rPr>
        <w:t xml:space="preserve"> год</w:t>
      </w:r>
    </w:p>
    <w:p w:rsidR="00D30093" w:rsidRPr="00460BD5" w:rsidRDefault="00D30093" w:rsidP="00D30093">
      <w:pPr>
        <w:jc w:val="center"/>
        <w:rPr>
          <w:rFonts w:ascii="Times New Roman" w:hAnsi="Times New Roman" w:cs="Times New Roman"/>
          <w:b/>
        </w:rPr>
      </w:pPr>
      <w:r w:rsidRPr="00460BD5">
        <w:rPr>
          <w:rFonts w:ascii="Times New Roman" w:hAnsi="Times New Roman" w:cs="Times New Roman"/>
          <w:b/>
        </w:rPr>
        <w:t>1. Информация о проведенных мероприятиях</w:t>
      </w:r>
    </w:p>
    <w:tbl>
      <w:tblPr>
        <w:tblStyle w:val="a4"/>
        <w:tblW w:w="10958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709"/>
        <w:gridCol w:w="893"/>
        <w:gridCol w:w="2587"/>
        <w:gridCol w:w="2516"/>
        <w:gridCol w:w="1517"/>
        <w:gridCol w:w="851"/>
        <w:gridCol w:w="992"/>
        <w:gridCol w:w="893"/>
      </w:tblGrid>
      <w:tr w:rsidR="00225506" w:rsidRPr="00460BD5" w:rsidTr="00EC337C">
        <w:trPr>
          <w:trHeight w:val="173"/>
        </w:trPr>
        <w:tc>
          <w:tcPr>
            <w:tcW w:w="709" w:type="dxa"/>
            <w:vMerge w:val="restart"/>
          </w:tcPr>
          <w:p w:rsidR="00225506" w:rsidRPr="00460BD5" w:rsidRDefault="00225506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№ п.п</w:t>
            </w:r>
          </w:p>
        </w:tc>
        <w:tc>
          <w:tcPr>
            <w:tcW w:w="893" w:type="dxa"/>
            <w:vMerge w:val="restart"/>
          </w:tcPr>
          <w:p w:rsidR="00225506" w:rsidRPr="00460BD5" w:rsidRDefault="00225506" w:rsidP="00225506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2587" w:type="dxa"/>
            <w:vMerge w:val="restart"/>
          </w:tcPr>
          <w:p w:rsidR="00225506" w:rsidRPr="00460BD5" w:rsidRDefault="00225506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Название мероприятия</w:t>
            </w:r>
          </w:p>
        </w:tc>
        <w:tc>
          <w:tcPr>
            <w:tcW w:w="2516" w:type="dxa"/>
            <w:vMerge w:val="restart"/>
          </w:tcPr>
          <w:p w:rsidR="00225506" w:rsidRPr="00460BD5" w:rsidRDefault="00225506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Форма проведения мероприятия</w:t>
            </w:r>
          </w:p>
        </w:tc>
        <w:tc>
          <w:tcPr>
            <w:tcW w:w="1517" w:type="dxa"/>
            <w:vMerge w:val="restart"/>
          </w:tcPr>
          <w:p w:rsidR="00225506" w:rsidRPr="00460BD5" w:rsidRDefault="00225506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Категория населения</w:t>
            </w:r>
          </w:p>
        </w:tc>
        <w:tc>
          <w:tcPr>
            <w:tcW w:w="1843" w:type="dxa"/>
            <w:gridSpan w:val="2"/>
          </w:tcPr>
          <w:p w:rsidR="00225506" w:rsidRPr="00460BD5" w:rsidRDefault="00225506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Источник финансирования (указать сумму)</w:t>
            </w:r>
          </w:p>
        </w:tc>
        <w:tc>
          <w:tcPr>
            <w:tcW w:w="893" w:type="dxa"/>
            <w:vMerge w:val="restart"/>
          </w:tcPr>
          <w:p w:rsidR="00225506" w:rsidRPr="00460BD5" w:rsidRDefault="00DE2BD8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Кол-</w:t>
            </w:r>
            <w:r w:rsidR="00225506" w:rsidRPr="00460BD5">
              <w:rPr>
                <w:rFonts w:ascii="Times New Roman" w:hAnsi="Times New Roman" w:cs="Times New Roman"/>
              </w:rPr>
              <w:t>во присутствующих</w:t>
            </w:r>
          </w:p>
        </w:tc>
      </w:tr>
      <w:tr w:rsidR="00225506" w:rsidRPr="00460BD5" w:rsidTr="0063044A">
        <w:trPr>
          <w:trHeight w:val="711"/>
        </w:trPr>
        <w:tc>
          <w:tcPr>
            <w:tcW w:w="709" w:type="dxa"/>
            <w:vMerge/>
          </w:tcPr>
          <w:p w:rsidR="00225506" w:rsidRPr="00460BD5" w:rsidRDefault="00225506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" w:type="dxa"/>
            <w:vMerge/>
          </w:tcPr>
          <w:p w:rsidR="00225506" w:rsidRPr="00460BD5" w:rsidRDefault="00225506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87" w:type="dxa"/>
            <w:vMerge/>
          </w:tcPr>
          <w:p w:rsidR="00225506" w:rsidRPr="00460BD5" w:rsidRDefault="00225506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16" w:type="dxa"/>
            <w:vMerge/>
          </w:tcPr>
          <w:p w:rsidR="00225506" w:rsidRPr="00460BD5" w:rsidRDefault="00225506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7" w:type="dxa"/>
            <w:vMerge/>
          </w:tcPr>
          <w:p w:rsidR="00225506" w:rsidRPr="00460BD5" w:rsidRDefault="00225506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225506" w:rsidRPr="00460BD5" w:rsidRDefault="00225506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 xml:space="preserve">МБ     </w:t>
            </w:r>
          </w:p>
        </w:tc>
        <w:tc>
          <w:tcPr>
            <w:tcW w:w="992" w:type="dxa"/>
          </w:tcPr>
          <w:p w:rsidR="00225506" w:rsidRPr="00460BD5" w:rsidRDefault="00225506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893" w:type="dxa"/>
            <w:vMerge/>
          </w:tcPr>
          <w:p w:rsidR="00225506" w:rsidRPr="00460BD5" w:rsidRDefault="00225506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01.01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 xml:space="preserve"> Ночная костюмированная дискотека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Взрослое</w:t>
            </w:r>
          </w:p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62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2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01.01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Новогодняя дискотека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Взрослое</w:t>
            </w:r>
          </w:p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22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3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04.01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 xml:space="preserve"> Дискотека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Взрослое</w:t>
            </w:r>
          </w:p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14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4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06.01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 xml:space="preserve">«Светлый праздник </w:t>
            </w:r>
            <w:proofErr w:type="gramStart"/>
            <w:r w:rsidRPr="00842ABA">
              <w:rPr>
                <w:rFonts w:ascii="Times New Roman" w:hAnsi="Times New Roman" w:cs="Times New Roman"/>
              </w:rPr>
              <w:t>Рождества»-</w:t>
            </w:r>
            <w:proofErr w:type="gramEnd"/>
            <w:r w:rsidRPr="00842ABA">
              <w:rPr>
                <w:rFonts w:ascii="Times New Roman" w:hAnsi="Times New Roman" w:cs="Times New Roman"/>
              </w:rPr>
              <w:t>поздравления с праздником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Работа с инвалидами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Инвалиды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24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5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06.01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7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6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08.01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Start"/>
            <w:r w:rsidRPr="00842ABA">
              <w:rPr>
                <w:rFonts w:ascii="Times New Roman" w:hAnsi="Times New Roman" w:cs="Times New Roman"/>
              </w:rPr>
              <w:t>МорозКО</w:t>
            </w:r>
            <w:proofErr w:type="spellEnd"/>
            <w:r w:rsidRPr="00842ABA">
              <w:rPr>
                <w:rFonts w:ascii="Times New Roman" w:hAnsi="Times New Roman" w:cs="Times New Roman"/>
              </w:rPr>
              <w:t>»-</w:t>
            </w:r>
            <w:proofErr w:type="gramEnd"/>
            <w:r w:rsidRPr="00842ABA">
              <w:rPr>
                <w:rFonts w:ascii="Times New Roman" w:hAnsi="Times New Roman" w:cs="Times New Roman"/>
              </w:rPr>
              <w:t xml:space="preserve"> новогодний спектакль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Творчество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Все</w:t>
            </w:r>
          </w:p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200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7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0</w:t>
            </w:r>
            <w:r w:rsidRPr="00842ABA">
              <w:rPr>
                <w:rFonts w:ascii="Times New Roman" w:hAnsi="Times New Roman" w:cs="Times New Roman"/>
                <w:lang w:val="en-US"/>
              </w:rPr>
              <w:t>8</w:t>
            </w:r>
            <w:r w:rsidRPr="00842ABA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7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8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15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9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 xml:space="preserve">Собрание общественной организации «Центр развития местного сообщества» 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Информация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Взрослое население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16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10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proofErr w:type="gramStart"/>
            <w:r w:rsidRPr="00842ABA">
              <w:rPr>
                <w:rFonts w:ascii="Times New Roman" w:hAnsi="Times New Roman" w:cs="Times New Roman"/>
              </w:rPr>
              <w:t>« Ещё</w:t>
            </w:r>
            <w:proofErr w:type="gramEnd"/>
            <w:r w:rsidRPr="00842ABA">
              <w:rPr>
                <w:rFonts w:ascii="Times New Roman" w:hAnsi="Times New Roman" w:cs="Times New Roman"/>
              </w:rPr>
              <w:t xml:space="preserve"> раз с Новым годом»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Работа с пенсионерами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Пенсионеры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6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11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«Помоги ветерану»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Акция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Пенсионеры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5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12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Обновление стенда «</w:t>
            </w:r>
            <w:proofErr w:type="gramStart"/>
            <w:r w:rsidRPr="00842ABA">
              <w:rPr>
                <w:rFonts w:ascii="Times New Roman" w:hAnsi="Times New Roman" w:cs="Times New Roman"/>
              </w:rPr>
              <w:t>Российская  держава</w:t>
            </w:r>
            <w:proofErr w:type="gramEnd"/>
            <w:r w:rsidRPr="00842AB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Оформительская деятельность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13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М/ф «Миньоны»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10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14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16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15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Оформление стенда «77-лет Сталинградской битве»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Патриотическое воспитание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Все</w:t>
            </w:r>
          </w:p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16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Оформление стенда «27 января-День снятия блокады Ленинграда»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Патриотическое воспитание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Все</w:t>
            </w:r>
          </w:p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17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«Студенты, виват</w:t>
            </w:r>
            <w:proofErr w:type="gramStart"/>
            <w:r w:rsidRPr="00842ABA">
              <w:rPr>
                <w:rFonts w:ascii="Times New Roman" w:hAnsi="Times New Roman" w:cs="Times New Roman"/>
              </w:rPr>
              <w:t>!»-</w:t>
            </w:r>
            <w:proofErr w:type="gramEnd"/>
            <w:r w:rsidRPr="00842ABA">
              <w:rPr>
                <w:rFonts w:ascii="Times New Roman" w:hAnsi="Times New Roman" w:cs="Times New Roman"/>
              </w:rPr>
              <w:t xml:space="preserve"> молодёжная игровая программа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Работа с молодёжью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12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18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15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lastRenderedPageBreak/>
              <w:t>19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 xml:space="preserve">«Мой </w:t>
            </w:r>
            <w:proofErr w:type="gramStart"/>
            <w:r w:rsidRPr="00842ABA">
              <w:rPr>
                <w:rFonts w:ascii="Times New Roman" w:hAnsi="Times New Roman" w:cs="Times New Roman"/>
              </w:rPr>
              <w:t>Ленинград»-</w:t>
            </w:r>
            <w:proofErr w:type="gramEnd"/>
            <w:r w:rsidRPr="00842ABA">
              <w:rPr>
                <w:rFonts w:ascii="Times New Roman" w:hAnsi="Times New Roman" w:cs="Times New Roman"/>
              </w:rPr>
              <w:t xml:space="preserve"> встреча жителей </w:t>
            </w:r>
            <w:proofErr w:type="spellStart"/>
            <w:r w:rsidRPr="00842ABA">
              <w:rPr>
                <w:rFonts w:ascii="Times New Roman" w:hAnsi="Times New Roman" w:cs="Times New Roman"/>
              </w:rPr>
              <w:t>п.Искра</w:t>
            </w:r>
            <w:proofErr w:type="spellEnd"/>
            <w:r w:rsidRPr="00842ABA">
              <w:rPr>
                <w:rFonts w:ascii="Times New Roman" w:hAnsi="Times New Roman" w:cs="Times New Roman"/>
              </w:rPr>
              <w:t xml:space="preserve"> с А.П. Лаптевой- блокадницей Ленинграда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Патриотическое воспитание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46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20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 xml:space="preserve">Собрание общественной организации «Центр развития местного сообщества» 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Информация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Взрослое население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9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21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</w:p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 xml:space="preserve">«Умереть, чтобы </w:t>
            </w:r>
            <w:proofErr w:type="gramStart"/>
            <w:r w:rsidRPr="00842ABA">
              <w:rPr>
                <w:rFonts w:ascii="Times New Roman" w:hAnsi="Times New Roman" w:cs="Times New Roman"/>
              </w:rPr>
              <w:t>жить»-</w:t>
            </w:r>
            <w:proofErr w:type="gramEnd"/>
            <w:r w:rsidRPr="00842ABA">
              <w:rPr>
                <w:rFonts w:ascii="Times New Roman" w:hAnsi="Times New Roman" w:cs="Times New Roman"/>
              </w:rPr>
              <w:t xml:space="preserve"> тематическая программа, </w:t>
            </w:r>
            <w:proofErr w:type="spellStart"/>
            <w:r w:rsidRPr="00842ABA">
              <w:rPr>
                <w:rFonts w:ascii="Times New Roman" w:hAnsi="Times New Roman" w:cs="Times New Roman"/>
              </w:rPr>
              <w:t>посв</w:t>
            </w:r>
            <w:proofErr w:type="spellEnd"/>
            <w:r w:rsidRPr="00842ABA">
              <w:rPr>
                <w:rFonts w:ascii="Times New Roman" w:hAnsi="Times New Roman" w:cs="Times New Roman"/>
              </w:rPr>
              <w:t>. 77-летию Сталинградской битвы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Патриотическое воспитание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28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22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16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23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Благотворительная акция «Рука помощи»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Пенсионеры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22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24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8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25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Выставка «Навстречу Великой Победе!»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Прикладное творчество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150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26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Досуг</w:t>
            </w:r>
          </w:p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20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27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Выставка «На все руки мастера»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Прикладное творчество, ИЗО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82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28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 xml:space="preserve">Фото стенд «Мы твои рядовые, Россия!», </w:t>
            </w:r>
            <w:proofErr w:type="spellStart"/>
            <w:r w:rsidRPr="00842ABA">
              <w:rPr>
                <w:rFonts w:ascii="Times New Roman" w:hAnsi="Times New Roman" w:cs="Times New Roman"/>
              </w:rPr>
              <w:t>посв</w:t>
            </w:r>
            <w:proofErr w:type="spellEnd"/>
            <w:r w:rsidRPr="00842ABA">
              <w:rPr>
                <w:rFonts w:ascii="Times New Roman" w:hAnsi="Times New Roman" w:cs="Times New Roman"/>
              </w:rPr>
              <w:t>. Дню защитника Отечества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Патриотическое воспитание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29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Стенд «Ржевская битва»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Патриотическое воспитание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30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Программа «Здравствуй, юность в сапогах»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Работа с молодежью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23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31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Досуг</w:t>
            </w:r>
          </w:p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19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32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23.02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Поздравление юбиляра З.И. Маломальских - 95 лет.</w:t>
            </w:r>
          </w:p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 xml:space="preserve">Посещение А.И. </w:t>
            </w:r>
            <w:proofErr w:type="spellStart"/>
            <w:r w:rsidRPr="00842ABA">
              <w:rPr>
                <w:rFonts w:ascii="Times New Roman" w:hAnsi="Times New Roman" w:cs="Times New Roman"/>
              </w:rPr>
              <w:t>Шумова</w:t>
            </w:r>
            <w:proofErr w:type="spellEnd"/>
            <w:r w:rsidRPr="00842ABA">
              <w:rPr>
                <w:rFonts w:ascii="Times New Roman" w:hAnsi="Times New Roman" w:cs="Times New Roman"/>
              </w:rPr>
              <w:t xml:space="preserve"> – ветерана Вел. От. войны (поздравление с праздником)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Клуб ветеранов «Нежность»</w:t>
            </w:r>
          </w:p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Пенсионеры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2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33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Стенд «Мы родом из детства»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Оформительская деятельность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34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 xml:space="preserve">Выставка рисунков, </w:t>
            </w:r>
            <w:proofErr w:type="spellStart"/>
            <w:r w:rsidRPr="00842ABA">
              <w:rPr>
                <w:rFonts w:ascii="Times New Roman" w:hAnsi="Times New Roman" w:cs="Times New Roman"/>
              </w:rPr>
              <w:t>посв</w:t>
            </w:r>
            <w:proofErr w:type="spellEnd"/>
            <w:r w:rsidRPr="00842ABA">
              <w:rPr>
                <w:rFonts w:ascii="Times New Roman" w:hAnsi="Times New Roman" w:cs="Times New Roman"/>
              </w:rPr>
              <w:t>. 75-летию Победы в рамках районного фестиваля «Ощути радость чтения»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Патриотическое воспитание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80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35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29.02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Досуг</w:t>
            </w:r>
          </w:p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12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lastRenderedPageBreak/>
              <w:t>36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«Масленица, прощай</w:t>
            </w:r>
            <w:proofErr w:type="gramStart"/>
            <w:r w:rsidRPr="00842ABA">
              <w:rPr>
                <w:rFonts w:ascii="Times New Roman" w:hAnsi="Times New Roman" w:cs="Times New Roman"/>
              </w:rPr>
              <w:t>!»-</w:t>
            </w:r>
            <w:proofErr w:type="gramEnd"/>
            <w:r w:rsidRPr="00842ABA">
              <w:rPr>
                <w:rFonts w:ascii="Times New Roman" w:hAnsi="Times New Roman" w:cs="Times New Roman"/>
              </w:rPr>
              <w:t>костюмированный праздник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Праздник народного календаря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67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37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«Прощённое воскресенье»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Встреча пенсионеров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Пенсионеры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12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38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 xml:space="preserve">«Волшебный </w:t>
            </w:r>
            <w:proofErr w:type="gramStart"/>
            <w:r w:rsidRPr="00842ABA">
              <w:rPr>
                <w:rFonts w:ascii="Times New Roman" w:hAnsi="Times New Roman" w:cs="Times New Roman"/>
              </w:rPr>
              <w:t>концерт»-</w:t>
            </w:r>
            <w:proofErr w:type="gramEnd"/>
            <w:r w:rsidRPr="00842ABA">
              <w:rPr>
                <w:rFonts w:ascii="Times New Roman" w:hAnsi="Times New Roman" w:cs="Times New Roman"/>
              </w:rPr>
              <w:t xml:space="preserve"> праздничная программа к 8-марта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Творчество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197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39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«Для вас, девчонки</w:t>
            </w:r>
            <w:proofErr w:type="gramStart"/>
            <w:r w:rsidRPr="00842ABA">
              <w:rPr>
                <w:rFonts w:ascii="Times New Roman" w:hAnsi="Times New Roman" w:cs="Times New Roman"/>
              </w:rPr>
              <w:t>!»-</w:t>
            </w:r>
            <w:proofErr w:type="gramEnd"/>
            <w:r w:rsidRPr="00842ABA">
              <w:rPr>
                <w:rFonts w:ascii="Times New Roman" w:hAnsi="Times New Roman" w:cs="Times New Roman"/>
              </w:rPr>
              <w:t>развлекательная программа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Работа с молодёжью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9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40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18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41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08.03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Праздничная дискотека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16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42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Информационный стенд «На Берлин!»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Оформительская деятельность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43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«Рука помощи»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Благотворительная акция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Взрослое население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17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44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ABA">
              <w:rPr>
                <w:rFonts w:ascii="Times New Roman" w:hAnsi="Times New Roman" w:cs="Times New Roman"/>
              </w:rPr>
              <w:t>14</w:t>
            </w:r>
            <w:r w:rsidRPr="00842ABA">
              <w:rPr>
                <w:rFonts w:ascii="Times New Roman" w:hAnsi="Times New Roman" w:cs="Times New Roman"/>
                <w:lang w:val="en-US"/>
              </w:rPr>
              <w:t>.03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31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45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842ABA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2587" w:type="dxa"/>
          </w:tcPr>
          <w:p w:rsidR="004A5073" w:rsidRPr="00842ABA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Вечер встречи выпускников Искровской СОШ</w:t>
            </w:r>
          </w:p>
        </w:tc>
        <w:tc>
          <w:tcPr>
            <w:tcW w:w="2516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Торжественная часть</w:t>
            </w:r>
          </w:p>
        </w:tc>
        <w:tc>
          <w:tcPr>
            <w:tcW w:w="1517" w:type="dxa"/>
          </w:tcPr>
          <w:p w:rsidR="004A5073" w:rsidRPr="00842ABA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842ABA">
              <w:rPr>
                <w:rFonts w:ascii="Times New Roman" w:hAnsi="Times New Roman" w:cs="Times New Roman"/>
              </w:rPr>
              <w:t>Взрослое население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A5073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240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46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4A5073" w:rsidRDefault="004A5073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2587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 xml:space="preserve">«Карантин с Искрой» </w:t>
            </w:r>
            <w:proofErr w:type="gramStart"/>
            <w:r w:rsidRPr="004A5073">
              <w:rPr>
                <w:rFonts w:ascii="Times New Roman" w:hAnsi="Times New Roman" w:cs="Times New Roman"/>
              </w:rPr>
              <w:t>фото-конкурс</w:t>
            </w:r>
            <w:proofErr w:type="gramEnd"/>
            <w:r w:rsidRPr="004A5073">
              <w:rPr>
                <w:rFonts w:ascii="Times New Roman" w:hAnsi="Times New Roman" w:cs="Times New Roman"/>
              </w:rPr>
              <w:t>. (9 публикаций)</w:t>
            </w:r>
          </w:p>
        </w:tc>
        <w:tc>
          <w:tcPr>
            <w:tcW w:w="2516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Онлайн конкурс</w:t>
            </w:r>
          </w:p>
        </w:tc>
        <w:tc>
          <w:tcPr>
            <w:tcW w:w="1517" w:type="dxa"/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47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4A5073" w:rsidRDefault="004A5073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2587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«</w:t>
            </w:r>
            <w:proofErr w:type="gramStart"/>
            <w:r w:rsidRPr="004A5073">
              <w:rPr>
                <w:rFonts w:ascii="Times New Roman" w:hAnsi="Times New Roman" w:cs="Times New Roman"/>
              </w:rPr>
              <w:t>Пасха»-</w:t>
            </w:r>
            <w:proofErr w:type="gramEnd"/>
            <w:r w:rsidRPr="004A5073">
              <w:rPr>
                <w:rFonts w:ascii="Times New Roman" w:hAnsi="Times New Roman" w:cs="Times New Roman"/>
              </w:rPr>
              <w:t>рисунки и поделки кружков «Фантазия», «Кисти и краски»</w:t>
            </w:r>
          </w:p>
        </w:tc>
        <w:tc>
          <w:tcPr>
            <w:tcW w:w="2516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Онлайн выставка</w:t>
            </w:r>
          </w:p>
        </w:tc>
        <w:tc>
          <w:tcPr>
            <w:tcW w:w="1517" w:type="dxa"/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48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4A5073" w:rsidRDefault="004A5073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2587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«На Берлин», материалы о воинах-земляках, принявших участие в освобождении европейских городов и битвы за Берлин</w:t>
            </w:r>
          </w:p>
        </w:tc>
        <w:tc>
          <w:tcPr>
            <w:tcW w:w="2516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Информационный стенд</w:t>
            </w:r>
          </w:p>
        </w:tc>
        <w:tc>
          <w:tcPr>
            <w:tcW w:w="1517" w:type="dxa"/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49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4A5073" w:rsidRDefault="004A5073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01.05</w:t>
            </w:r>
          </w:p>
        </w:tc>
        <w:tc>
          <w:tcPr>
            <w:tcW w:w="2587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Трансляция музыки на поселок</w:t>
            </w:r>
          </w:p>
        </w:tc>
        <w:tc>
          <w:tcPr>
            <w:tcW w:w="2516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50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4A5073" w:rsidRDefault="004A5073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04.05</w:t>
            </w:r>
          </w:p>
        </w:tc>
        <w:tc>
          <w:tcPr>
            <w:tcW w:w="2587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Информационный стенд «Победный май»</w:t>
            </w:r>
          </w:p>
        </w:tc>
        <w:tc>
          <w:tcPr>
            <w:tcW w:w="2516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Патриотическое воспитание</w:t>
            </w:r>
          </w:p>
        </w:tc>
        <w:tc>
          <w:tcPr>
            <w:tcW w:w="1517" w:type="dxa"/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51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4A5073" w:rsidRDefault="004A5073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2587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Композиция «Жизнь продолжается», «Посылка на фронт»</w:t>
            </w:r>
          </w:p>
        </w:tc>
        <w:tc>
          <w:tcPr>
            <w:tcW w:w="2516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Патриотическое воспитание</w:t>
            </w:r>
          </w:p>
        </w:tc>
        <w:tc>
          <w:tcPr>
            <w:tcW w:w="1517" w:type="dxa"/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52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4A5073" w:rsidRDefault="004A5073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09.05</w:t>
            </w:r>
          </w:p>
        </w:tc>
        <w:tc>
          <w:tcPr>
            <w:tcW w:w="2587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«Наследникам Победы посвящается»</w:t>
            </w:r>
          </w:p>
        </w:tc>
        <w:tc>
          <w:tcPr>
            <w:tcW w:w="2516" w:type="dxa"/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Концерт</w:t>
            </w:r>
          </w:p>
        </w:tc>
        <w:tc>
          <w:tcPr>
            <w:tcW w:w="1517" w:type="dxa"/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53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4A5073" w:rsidRDefault="004A5073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</w:p>
          <w:p w:rsidR="004A5073" w:rsidRPr="004A5073" w:rsidRDefault="004A5073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09.05</w:t>
            </w:r>
          </w:p>
        </w:tc>
        <w:tc>
          <w:tcPr>
            <w:tcW w:w="2587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 xml:space="preserve">Поздравление ветеранов войны на дому </w:t>
            </w:r>
          </w:p>
        </w:tc>
        <w:tc>
          <w:tcPr>
            <w:tcW w:w="2516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Работа с ветеранами</w:t>
            </w:r>
          </w:p>
        </w:tc>
        <w:tc>
          <w:tcPr>
            <w:tcW w:w="1517" w:type="dxa"/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 xml:space="preserve"> </w:t>
            </w:r>
          </w:p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Пенсионеры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7D79BB" w:rsidRDefault="007D79BB" w:rsidP="004A5073">
            <w:pPr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8 чел</w:t>
            </w: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54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4A5073" w:rsidRDefault="004A5073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09.05</w:t>
            </w:r>
          </w:p>
        </w:tc>
        <w:tc>
          <w:tcPr>
            <w:tcW w:w="2587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 xml:space="preserve">Трансляция музыки на поселок. Поздравление жителей </w:t>
            </w:r>
            <w:proofErr w:type="spellStart"/>
            <w:r w:rsidRPr="004A5073">
              <w:rPr>
                <w:rFonts w:ascii="Times New Roman" w:hAnsi="Times New Roman" w:cs="Times New Roman"/>
              </w:rPr>
              <w:t>п.Искра</w:t>
            </w:r>
            <w:proofErr w:type="spellEnd"/>
            <w:r w:rsidRPr="004A5073">
              <w:rPr>
                <w:rFonts w:ascii="Times New Roman" w:hAnsi="Times New Roman" w:cs="Times New Roman"/>
              </w:rPr>
              <w:t xml:space="preserve"> Главой Искровского сельсовета А.П. </w:t>
            </w:r>
            <w:proofErr w:type="spellStart"/>
            <w:r w:rsidRPr="004A5073">
              <w:rPr>
                <w:rFonts w:ascii="Times New Roman" w:hAnsi="Times New Roman" w:cs="Times New Roman"/>
              </w:rPr>
              <w:t>Сюньковым</w:t>
            </w:r>
            <w:proofErr w:type="spellEnd"/>
            <w:r w:rsidRPr="004A50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A5073">
              <w:rPr>
                <w:rFonts w:ascii="Times New Roman" w:hAnsi="Times New Roman" w:cs="Times New Roman"/>
              </w:rPr>
              <w:t>Аудиотрансляция</w:t>
            </w:r>
            <w:proofErr w:type="spellEnd"/>
            <w:r w:rsidRPr="004A5073">
              <w:rPr>
                <w:rFonts w:ascii="Times New Roman" w:hAnsi="Times New Roman" w:cs="Times New Roman"/>
              </w:rPr>
              <w:t xml:space="preserve"> о </w:t>
            </w:r>
            <w:proofErr w:type="gramStart"/>
            <w:r w:rsidRPr="004A5073">
              <w:rPr>
                <w:rFonts w:ascii="Times New Roman" w:hAnsi="Times New Roman" w:cs="Times New Roman"/>
              </w:rPr>
              <w:t>земляках,  вернувшихся</w:t>
            </w:r>
            <w:proofErr w:type="gramEnd"/>
            <w:r w:rsidRPr="004A5073">
              <w:rPr>
                <w:rFonts w:ascii="Times New Roman" w:hAnsi="Times New Roman" w:cs="Times New Roman"/>
              </w:rPr>
              <w:t xml:space="preserve"> с фронта.</w:t>
            </w:r>
          </w:p>
        </w:tc>
        <w:tc>
          <w:tcPr>
            <w:tcW w:w="2516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Патриотическое воспитание</w:t>
            </w:r>
          </w:p>
        </w:tc>
        <w:tc>
          <w:tcPr>
            <w:tcW w:w="1517" w:type="dxa"/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rPr>
          <w:trHeight w:val="864"/>
        </w:trPr>
        <w:tc>
          <w:tcPr>
            <w:tcW w:w="709" w:type="dxa"/>
            <w:tcBorders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lastRenderedPageBreak/>
              <w:t>55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:rsidR="004A5073" w:rsidRPr="004A5073" w:rsidRDefault="004A5073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2587" w:type="dxa"/>
            <w:tcBorders>
              <w:bottom w:val="single" w:sz="4" w:space="0" w:color="auto"/>
            </w:tcBorders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«5 заблуждений о славянской письменности</w:t>
            </w:r>
            <w:proofErr w:type="gramStart"/>
            <w:r w:rsidRPr="004A5073">
              <w:rPr>
                <w:rFonts w:ascii="Times New Roman" w:hAnsi="Times New Roman" w:cs="Times New Roman"/>
              </w:rPr>
              <w:t>»,  посвященный</w:t>
            </w:r>
            <w:proofErr w:type="gramEnd"/>
            <w:r w:rsidRPr="004A5073">
              <w:rPr>
                <w:rFonts w:ascii="Times New Roman" w:hAnsi="Times New Roman" w:cs="Times New Roman"/>
              </w:rPr>
              <w:t xml:space="preserve"> Дню славянской письменности и культуры.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Информационный пост</w:t>
            </w: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rPr>
          <w:trHeight w:val="37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56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2587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Выставка рисунков «Мы родом из детства»</w:t>
            </w: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Работа с детьми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57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2587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«Сделай будни ярче», посвященный Дню защиты детей</w:t>
            </w: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Онлайн-конкурс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58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05.06-12.06</w:t>
            </w:r>
          </w:p>
        </w:tc>
        <w:tc>
          <w:tcPr>
            <w:tcW w:w="2587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proofErr w:type="gramStart"/>
            <w:r w:rsidRPr="004A5073">
              <w:rPr>
                <w:rFonts w:ascii="Times New Roman" w:hAnsi="Times New Roman" w:cs="Times New Roman"/>
              </w:rPr>
              <w:t>Фото-конкурс</w:t>
            </w:r>
            <w:proofErr w:type="gramEnd"/>
            <w:r w:rsidRPr="004A5073">
              <w:rPr>
                <w:rFonts w:ascii="Times New Roman" w:hAnsi="Times New Roman" w:cs="Times New Roman"/>
              </w:rPr>
              <w:t xml:space="preserve"> «Мой любимый уголок», посвященный Дню России</w:t>
            </w: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Онлайн-конкурс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59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2587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Викторина, посвященная Дню России</w:t>
            </w: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Онлайн-викторина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60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2587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proofErr w:type="spellStart"/>
            <w:r w:rsidRPr="004A5073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4A5073">
              <w:rPr>
                <w:rFonts w:ascii="Times New Roman" w:hAnsi="Times New Roman" w:cs="Times New Roman"/>
              </w:rPr>
              <w:t xml:space="preserve"> в стиле «Орел и решка»</w:t>
            </w: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proofErr w:type="spellStart"/>
            <w:r w:rsidRPr="004A5073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4A5073">
              <w:rPr>
                <w:rFonts w:ascii="Times New Roman" w:hAnsi="Times New Roman" w:cs="Times New Roman"/>
              </w:rPr>
              <w:t>-игра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rPr>
          <w:trHeight w:val="2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61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2587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«Вечерний костер»</w:t>
            </w: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Онлайн - концерт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E2" w:rsidRPr="00460BD5" w:rsidTr="0063044A">
        <w:trPr>
          <w:trHeight w:val="2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0DE2" w:rsidRPr="00460BD5" w:rsidRDefault="004C0DE2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</w:tcPr>
          <w:p w:rsidR="004C0DE2" w:rsidRPr="004A5073" w:rsidRDefault="004C0DE2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7" w:type="dxa"/>
            <w:tcBorders>
              <w:top w:val="single" w:sz="4" w:space="0" w:color="auto"/>
              <w:bottom w:val="single" w:sz="4" w:space="0" w:color="auto"/>
            </w:tcBorders>
          </w:tcPr>
          <w:p w:rsidR="004C0DE2" w:rsidRPr="004A5073" w:rsidRDefault="004C0DE2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</w:tcPr>
          <w:p w:rsidR="004C0DE2" w:rsidRPr="004A5073" w:rsidRDefault="004C0DE2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:rsidR="004C0DE2" w:rsidRPr="004A5073" w:rsidRDefault="004C0DE2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C0DE2" w:rsidRPr="00460BD5" w:rsidRDefault="004C0DE2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C0DE2" w:rsidRPr="00460BD5" w:rsidRDefault="004C0DE2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</w:tcPr>
          <w:p w:rsidR="004C0DE2" w:rsidRPr="00460BD5" w:rsidRDefault="004C0DE2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rPr>
          <w:trHeight w:val="3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62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18.06</w:t>
            </w:r>
          </w:p>
        </w:tc>
        <w:tc>
          <w:tcPr>
            <w:tcW w:w="2587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«Вставай, страна огромная», стенд о начале Великой Отечественной войны</w:t>
            </w: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Патриотическое воспитание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rPr>
          <w:trHeight w:val="1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63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  <w:tcBorders>
              <w:top w:val="single" w:sz="4" w:space="0" w:color="auto"/>
            </w:tcBorders>
          </w:tcPr>
          <w:p w:rsidR="004A5073" w:rsidRPr="004A5073" w:rsidRDefault="004A5073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2587" w:type="dxa"/>
            <w:tcBorders>
              <w:top w:val="single" w:sz="4" w:space="0" w:color="auto"/>
            </w:tcBorders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Митинг, посвященный Дню памяти и скорби</w:t>
            </w: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Патриотическое воспитание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</w:tcBorders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64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4A5073" w:rsidRDefault="004A5073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2587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Размещение в социальных сетях подборки фильмов о войне</w:t>
            </w:r>
          </w:p>
        </w:tc>
        <w:tc>
          <w:tcPr>
            <w:tcW w:w="2516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Информационный пост</w:t>
            </w:r>
          </w:p>
        </w:tc>
        <w:tc>
          <w:tcPr>
            <w:tcW w:w="1517" w:type="dxa"/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65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4A5073" w:rsidRDefault="004A5073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26.06</w:t>
            </w:r>
          </w:p>
        </w:tc>
        <w:tc>
          <w:tcPr>
            <w:tcW w:w="2587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«Выбор», информационный ролик о вреде наркомании</w:t>
            </w:r>
          </w:p>
        </w:tc>
        <w:tc>
          <w:tcPr>
            <w:tcW w:w="2516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Информационный пост</w:t>
            </w:r>
          </w:p>
        </w:tc>
        <w:tc>
          <w:tcPr>
            <w:tcW w:w="1517" w:type="dxa"/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460BD5" w:rsidTr="0063044A">
        <w:tc>
          <w:tcPr>
            <w:tcW w:w="709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66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4A5073" w:rsidRPr="004A5073" w:rsidRDefault="004A5073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28.06</w:t>
            </w:r>
          </w:p>
        </w:tc>
        <w:tc>
          <w:tcPr>
            <w:tcW w:w="2587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«Обо всем понемногу»</w:t>
            </w:r>
          </w:p>
        </w:tc>
        <w:tc>
          <w:tcPr>
            <w:tcW w:w="2516" w:type="dxa"/>
          </w:tcPr>
          <w:p w:rsidR="004A5073" w:rsidRPr="004A5073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Информационный пост</w:t>
            </w:r>
          </w:p>
        </w:tc>
        <w:tc>
          <w:tcPr>
            <w:tcW w:w="1517" w:type="dxa"/>
          </w:tcPr>
          <w:p w:rsidR="004A5073" w:rsidRPr="004A5073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4A5073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460BD5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67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01.07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Концерт ко Дню голосования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Творчество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68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03.07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 xml:space="preserve">Информационный пост «Обо всём </w:t>
            </w:r>
          </w:p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proofErr w:type="gramStart"/>
            <w:r w:rsidRPr="007D79BB">
              <w:rPr>
                <w:rFonts w:ascii="Times New Roman" w:hAnsi="Times New Roman" w:cs="Times New Roman"/>
              </w:rPr>
              <w:t>понемногу»-</w:t>
            </w:r>
            <w:proofErr w:type="gramEnd"/>
            <w:r w:rsidRPr="007D79BB">
              <w:rPr>
                <w:rFonts w:ascii="Times New Roman" w:hAnsi="Times New Roman" w:cs="Times New Roman"/>
              </w:rPr>
              <w:t xml:space="preserve">Нил де </w:t>
            </w:r>
            <w:proofErr w:type="spellStart"/>
            <w:r w:rsidRPr="007D79BB">
              <w:rPr>
                <w:rFonts w:ascii="Times New Roman" w:hAnsi="Times New Roman" w:cs="Times New Roman"/>
              </w:rPr>
              <w:t>Грасс</w:t>
            </w:r>
            <w:proofErr w:type="spellEnd"/>
            <w:r w:rsidRPr="007D79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79BB">
              <w:rPr>
                <w:rFonts w:ascii="Times New Roman" w:hAnsi="Times New Roman" w:cs="Times New Roman"/>
              </w:rPr>
              <w:t>Тайсон</w:t>
            </w:r>
            <w:proofErr w:type="spellEnd"/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69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«Мы желаем счастья вам</w:t>
            </w:r>
            <w:proofErr w:type="gramStart"/>
            <w:r w:rsidRPr="007D79BB">
              <w:rPr>
                <w:rFonts w:ascii="Times New Roman" w:hAnsi="Times New Roman" w:cs="Times New Roman"/>
              </w:rPr>
              <w:t>!»-</w:t>
            </w:r>
            <w:proofErr w:type="gramEnd"/>
            <w:r w:rsidRPr="007D79BB">
              <w:rPr>
                <w:rFonts w:ascii="Times New Roman" w:hAnsi="Times New Roman" w:cs="Times New Roman"/>
              </w:rPr>
              <w:t>поздравление с праздником Днём семьи, любви и верности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Работа с пенсионерами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70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</w:p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08.07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Информационный пост «День семьи любви и верности»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70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09</w:t>
            </w:r>
            <w:r w:rsidRPr="007D79BB">
              <w:rPr>
                <w:rFonts w:ascii="Times New Roman" w:hAnsi="Times New Roman" w:cs="Times New Roman"/>
                <w:lang w:val="en-US"/>
              </w:rPr>
              <w:t>.0</w:t>
            </w:r>
            <w:r w:rsidRPr="007D79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Информационный стенд «Курская битва»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Патриотическое воспитание.</w:t>
            </w:r>
          </w:p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lastRenderedPageBreak/>
              <w:t>71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09</w:t>
            </w:r>
            <w:r w:rsidRPr="007D79BB">
              <w:rPr>
                <w:rFonts w:ascii="Times New Roman" w:hAnsi="Times New Roman" w:cs="Times New Roman"/>
                <w:lang w:val="en-US"/>
              </w:rPr>
              <w:t>.0</w:t>
            </w:r>
            <w:r w:rsidRPr="007D79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 xml:space="preserve">Информационный пост «Обо всём </w:t>
            </w:r>
            <w:proofErr w:type="gramStart"/>
            <w:r w:rsidRPr="007D79BB">
              <w:rPr>
                <w:rFonts w:ascii="Times New Roman" w:hAnsi="Times New Roman" w:cs="Times New Roman"/>
              </w:rPr>
              <w:t>понемногу»-</w:t>
            </w:r>
            <w:proofErr w:type="gramEnd"/>
            <w:r w:rsidRPr="007D79BB">
              <w:rPr>
                <w:rFonts w:ascii="Times New Roman" w:hAnsi="Times New Roman" w:cs="Times New Roman"/>
              </w:rPr>
              <w:t xml:space="preserve"> Элен Ролле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72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 xml:space="preserve">«День Российской </w:t>
            </w:r>
            <w:proofErr w:type="gramStart"/>
            <w:r w:rsidRPr="007D79BB">
              <w:rPr>
                <w:rFonts w:ascii="Times New Roman" w:hAnsi="Times New Roman" w:cs="Times New Roman"/>
              </w:rPr>
              <w:t>почты»-</w:t>
            </w:r>
            <w:proofErr w:type="gramEnd"/>
            <w:r w:rsidRPr="007D79BB">
              <w:rPr>
                <w:rFonts w:ascii="Times New Roman" w:hAnsi="Times New Roman" w:cs="Times New Roman"/>
              </w:rPr>
              <w:t xml:space="preserve"> поздравление работников почты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Работа с населением.</w:t>
            </w:r>
          </w:p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73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20.07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 xml:space="preserve">Информационный пост «Обо всём </w:t>
            </w:r>
            <w:proofErr w:type="gramStart"/>
            <w:r w:rsidRPr="007D79BB">
              <w:rPr>
                <w:rFonts w:ascii="Times New Roman" w:hAnsi="Times New Roman" w:cs="Times New Roman"/>
              </w:rPr>
              <w:t>понемногу»-</w:t>
            </w:r>
            <w:proofErr w:type="gramEnd"/>
            <w:r w:rsidRPr="007D79BB">
              <w:rPr>
                <w:rFonts w:ascii="Times New Roman" w:hAnsi="Times New Roman" w:cs="Times New Roman"/>
              </w:rPr>
              <w:t xml:space="preserve"> Юрий Сенкевич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74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25.07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«День торговли» -поздравление ветеранов и работников торговли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Работа с населением.</w:t>
            </w:r>
          </w:p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75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26.07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 xml:space="preserve">Информационный пост «День Военно-морского </w:t>
            </w:r>
            <w:proofErr w:type="gramStart"/>
            <w:r w:rsidRPr="007D79BB">
              <w:rPr>
                <w:rFonts w:ascii="Times New Roman" w:hAnsi="Times New Roman" w:cs="Times New Roman"/>
              </w:rPr>
              <w:t>флота»-</w:t>
            </w:r>
            <w:proofErr w:type="gramEnd"/>
            <w:r w:rsidRPr="007D79BB">
              <w:rPr>
                <w:rFonts w:ascii="Times New Roman" w:hAnsi="Times New Roman" w:cs="Times New Roman"/>
              </w:rPr>
              <w:t>поздравление моряков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76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27.07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 xml:space="preserve">Мастер-класс от </w:t>
            </w:r>
            <w:proofErr w:type="spellStart"/>
            <w:r w:rsidRPr="007D79BB">
              <w:rPr>
                <w:rFonts w:ascii="Times New Roman" w:hAnsi="Times New Roman" w:cs="Times New Roman"/>
              </w:rPr>
              <w:t>Н.В.Тыркеевой</w:t>
            </w:r>
            <w:proofErr w:type="spellEnd"/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Прикладное творчество.</w:t>
            </w:r>
          </w:p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77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27.07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 xml:space="preserve">Информационный пост «Обо всём </w:t>
            </w:r>
            <w:proofErr w:type="gramStart"/>
            <w:r w:rsidRPr="007D79BB">
              <w:rPr>
                <w:rFonts w:ascii="Times New Roman" w:hAnsi="Times New Roman" w:cs="Times New Roman"/>
              </w:rPr>
              <w:t>понемногу»-</w:t>
            </w:r>
            <w:proofErr w:type="gramEnd"/>
            <w:r w:rsidRPr="007D79BB">
              <w:rPr>
                <w:rFonts w:ascii="Times New Roman" w:hAnsi="Times New Roman" w:cs="Times New Roman"/>
              </w:rPr>
              <w:t xml:space="preserve"> Мишель Мутон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78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30.07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 xml:space="preserve">Встреча жителей </w:t>
            </w:r>
            <w:proofErr w:type="spellStart"/>
            <w:r w:rsidRPr="007D79BB">
              <w:rPr>
                <w:rFonts w:ascii="Times New Roman" w:hAnsi="Times New Roman" w:cs="Times New Roman"/>
              </w:rPr>
              <w:t>п.Искра</w:t>
            </w:r>
            <w:proofErr w:type="spellEnd"/>
            <w:r w:rsidRPr="007D79BB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7D79BB">
              <w:rPr>
                <w:rFonts w:ascii="Times New Roman" w:hAnsi="Times New Roman" w:cs="Times New Roman"/>
              </w:rPr>
              <w:t>И.Г.Морозом</w:t>
            </w:r>
            <w:proofErr w:type="spellEnd"/>
            <w:r w:rsidRPr="007D79BB">
              <w:rPr>
                <w:rFonts w:ascii="Times New Roman" w:hAnsi="Times New Roman" w:cs="Times New Roman"/>
              </w:rPr>
              <w:t xml:space="preserve"> -депутатом Законодательного собрания НСО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proofErr w:type="gramStart"/>
            <w:r w:rsidRPr="007D79BB">
              <w:rPr>
                <w:rFonts w:ascii="Times New Roman" w:hAnsi="Times New Roman" w:cs="Times New Roman"/>
              </w:rPr>
              <w:t>Работа  с</w:t>
            </w:r>
            <w:proofErr w:type="gramEnd"/>
            <w:r w:rsidRPr="007D79BB">
              <w:rPr>
                <w:rFonts w:ascii="Times New Roman" w:hAnsi="Times New Roman" w:cs="Times New Roman"/>
              </w:rPr>
              <w:t xml:space="preserve"> населением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27 чел.</w:t>
            </w:r>
          </w:p>
        </w:tc>
      </w:tr>
      <w:tr w:rsidR="007D79BB" w:rsidRPr="00460BD5" w:rsidTr="0063044A">
        <w:trPr>
          <w:trHeight w:val="168"/>
        </w:trPr>
        <w:tc>
          <w:tcPr>
            <w:tcW w:w="709" w:type="dxa"/>
            <w:tcBorders>
              <w:bottom w:val="single" w:sz="4" w:space="0" w:color="auto"/>
            </w:tcBorders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79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02.08</w:t>
            </w:r>
          </w:p>
        </w:tc>
        <w:tc>
          <w:tcPr>
            <w:tcW w:w="2587" w:type="dxa"/>
            <w:tcBorders>
              <w:bottom w:val="single" w:sz="4" w:space="0" w:color="auto"/>
            </w:tcBorders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Поздравляем воздушно-десантные войска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:rsidR="007D79BB" w:rsidRPr="007D79BB" w:rsidRDefault="007D79BB" w:rsidP="007D79BB">
            <w:pPr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rPr>
          <w:trHeight w:val="96"/>
        </w:trPr>
        <w:tc>
          <w:tcPr>
            <w:tcW w:w="709" w:type="dxa"/>
            <w:tcBorders>
              <w:top w:val="single" w:sz="4" w:space="0" w:color="auto"/>
            </w:tcBorders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80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  <w:tcBorders>
              <w:top w:val="single" w:sz="4" w:space="0" w:color="auto"/>
            </w:tcBorders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03.08</w:t>
            </w:r>
          </w:p>
        </w:tc>
        <w:tc>
          <w:tcPr>
            <w:tcW w:w="2587" w:type="dxa"/>
            <w:tcBorders>
              <w:top w:val="single" w:sz="4" w:space="0" w:color="auto"/>
            </w:tcBorders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Информационный стенд «Японская военная кампания»</w:t>
            </w: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Патриотическое воспитание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</w:tcBorders>
          </w:tcPr>
          <w:p w:rsidR="007D79BB" w:rsidRPr="007D79BB" w:rsidRDefault="007D79BB" w:rsidP="007D79BB">
            <w:pPr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81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Информационный пост «Японская военная кампания»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82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06.08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  <w:rPrChange w:id="0" w:author="Администратор" w:date="2020-10-07T11:58:00Z"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</w:rPrChange>
              </w:rPr>
            </w:pPr>
            <w:r w:rsidRPr="007D79BB">
              <w:rPr>
                <w:rFonts w:ascii="Times New Roman" w:hAnsi="Times New Roman" w:cs="Times New Roman"/>
              </w:rPr>
              <w:t xml:space="preserve">«Обо всём понемногу» </w:t>
            </w:r>
            <w:proofErr w:type="spellStart"/>
            <w:r w:rsidRPr="007D79BB">
              <w:rPr>
                <w:rFonts w:ascii="Times New Roman" w:hAnsi="Times New Roman" w:cs="Times New Roman"/>
              </w:rPr>
              <w:t>Ретровейв</w:t>
            </w:r>
            <w:proofErr w:type="spellEnd"/>
            <w:r w:rsidRPr="007D79BB">
              <w:rPr>
                <w:rFonts w:ascii="Times New Roman" w:hAnsi="Times New Roman" w:cs="Times New Roman"/>
              </w:rPr>
              <w:t>. Творчество</w:t>
            </w:r>
            <w:r w:rsidRPr="007D79BB">
              <w:rPr>
                <w:rFonts w:ascii="Times New Roman" w:hAnsi="Times New Roman" w:cs="Times New Roman"/>
                <w:rPrChange w:id="1" w:author="Администратор" w:date="2020-10-07T11:58:00Z"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</w:rPrChange>
              </w:rPr>
              <w:t xml:space="preserve"> </w:t>
            </w:r>
            <w:r w:rsidRPr="007D79BB">
              <w:rPr>
                <w:rFonts w:ascii="Times New Roman" w:hAnsi="Times New Roman" w:cs="Times New Roman"/>
              </w:rPr>
              <w:t>групп</w:t>
            </w:r>
            <w:r w:rsidRPr="007D79BB">
              <w:rPr>
                <w:rFonts w:ascii="Times New Roman" w:hAnsi="Times New Roman" w:cs="Times New Roman"/>
                <w:rPrChange w:id="2" w:author="Администратор" w:date="2020-10-07T11:58:00Z"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</w:rPrChange>
              </w:rPr>
              <w:t xml:space="preserve"> «</w:t>
            </w:r>
            <w:proofErr w:type="spellStart"/>
            <w:r w:rsidRPr="007D79BB">
              <w:rPr>
                <w:rFonts w:ascii="Times New Roman" w:hAnsi="Times New Roman" w:cs="Times New Roman"/>
                <w:lang w:val="en-US"/>
              </w:rPr>
              <w:t>Perturbator</w:t>
            </w:r>
            <w:proofErr w:type="spellEnd"/>
            <w:r w:rsidRPr="007D79BB">
              <w:rPr>
                <w:rFonts w:ascii="Times New Roman" w:hAnsi="Times New Roman" w:cs="Times New Roman"/>
                <w:rPrChange w:id="3" w:author="Администратор" w:date="2020-10-07T11:58:00Z"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</w:rPrChange>
              </w:rPr>
              <w:t>», «</w:t>
            </w:r>
            <w:r w:rsidRPr="007D79BB">
              <w:rPr>
                <w:rFonts w:ascii="Times New Roman" w:hAnsi="Times New Roman" w:cs="Times New Roman"/>
                <w:lang w:val="en-US"/>
              </w:rPr>
              <w:t>Carpenter</w:t>
            </w:r>
            <w:r w:rsidRPr="007D79BB">
              <w:rPr>
                <w:rFonts w:ascii="Times New Roman" w:hAnsi="Times New Roman" w:cs="Times New Roman"/>
                <w:rPrChange w:id="4" w:author="Администратор" w:date="2020-10-07T11:58:00Z"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</w:rPrChange>
              </w:rPr>
              <w:t xml:space="preserve"> </w:t>
            </w:r>
            <w:r w:rsidRPr="007D79BB">
              <w:rPr>
                <w:rFonts w:ascii="Times New Roman" w:hAnsi="Times New Roman" w:cs="Times New Roman"/>
                <w:lang w:val="en-US"/>
              </w:rPr>
              <w:t>Brut</w:t>
            </w:r>
            <w:r w:rsidRPr="007D79BB">
              <w:rPr>
                <w:rFonts w:ascii="Times New Roman" w:hAnsi="Times New Roman" w:cs="Times New Roman"/>
                <w:rPrChange w:id="5" w:author="Администратор" w:date="2020-10-07T11:58:00Z"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</w:rPrChange>
              </w:rPr>
              <w:t>»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  <w:lang w:val="en-US"/>
              </w:rPr>
            </w:pPr>
            <w:r w:rsidRPr="007D79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rPr>
                <w:rFonts w:ascii="Times New Roman" w:hAnsi="Times New Roman" w:cs="Times New Roman"/>
              </w:rPr>
            </w:pPr>
          </w:p>
          <w:p w:rsidR="007D79BB" w:rsidRPr="007D79BB" w:rsidRDefault="007D79BB" w:rsidP="007D79BB">
            <w:pPr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83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 xml:space="preserve">«Пруд пруди </w:t>
            </w:r>
            <w:proofErr w:type="gramStart"/>
            <w:r w:rsidRPr="007D79BB">
              <w:rPr>
                <w:rFonts w:ascii="Times New Roman" w:hAnsi="Times New Roman" w:cs="Times New Roman"/>
              </w:rPr>
              <w:t>праздников»-</w:t>
            </w:r>
            <w:proofErr w:type="gramEnd"/>
            <w:r w:rsidRPr="007D79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 xml:space="preserve">Открытие зоны отдыха </w:t>
            </w:r>
            <w:proofErr w:type="spellStart"/>
            <w:r w:rsidRPr="007D79BB">
              <w:rPr>
                <w:rFonts w:ascii="Times New Roman" w:hAnsi="Times New Roman" w:cs="Times New Roman"/>
              </w:rPr>
              <w:t>п.Искра</w:t>
            </w:r>
            <w:proofErr w:type="spellEnd"/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63 чел.</w:t>
            </w: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84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«День физкультурника» - спортивный праздник.</w:t>
            </w:r>
          </w:p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ЗОЖ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23 чел.</w:t>
            </w:r>
          </w:p>
          <w:p w:rsidR="007D79BB" w:rsidRPr="007D79BB" w:rsidRDefault="007D79BB" w:rsidP="007D79BB">
            <w:pPr>
              <w:rPr>
                <w:rFonts w:ascii="Times New Roman" w:hAnsi="Times New Roman" w:cs="Times New Roman"/>
              </w:rPr>
            </w:pPr>
          </w:p>
          <w:p w:rsidR="007D79BB" w:rsidRPr="007D79BB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85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Детская игровая программа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12 чел.</w:t>
            </w: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86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10.08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Информационный пост</w:t>
            </w:r>
          </w:p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Русские комиксы «</w:t>
            </w:r>
            <w:r w:rsidRPr="007D79BB">
              <w:rPr>
                <w:rFonts w:ascii="Times New Roman" w:hAnsi="Times New Roman" w:cs="Times New Roman"/>
                <w:lang w:val="en-US"/>
              </w:rPr>
              <w:t>Bubble</w:t>
            </w:r>
            <w:r w:rsidRPr="007D79B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87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12.08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Информационный пост</w:t>
            </w:r>
          </w:p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12 августа- годовщина гибели АПЛ «Курск»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  <w:p w:rsidR="007D79BB" w:rsidRPr="007D79BB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  <w:p w:rsidR="007D79BB" w:rsidRPr="007D79BB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88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Мобильная общественная приёмная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Работа с населением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9 чел.</w:t>
            </w: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89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Информационный пост</w:t>
            </w:r>
          </w:p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«Будем помнить тебя, ветеран»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lastRenderedPageBreak/>
              <w:t>90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Информационная рубрика</w:t>
            </w:r>
          </w:p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«Обо всём понемногу»</w:t>
            </w:r>
          </w:p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79BB">
              <w:rPr>
                <w:rFonts w:ascii="Times New Roman" w:hAnsi="Times New Roman" w:cs="Times New Roman"/>
              </w:rPr>
              <w:t>Ридли</w:t>
            </w:r>
            <w:proofErr w:type="spellEnd"/>
            <w:r w:rsidRPr="007D79BB">
              <w:rPr>
                <w:rFonts w:ascii="Times New Roman" w:hAnsi="Times New Roman" w:cs="Times New Roman"/>
              </w:rPr>
              <w:t xml:space="preserve"> Скотт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91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 xml:space="preserve">«Под флагом моей </w:t>
            </w:r>
            <w:proofErr w:type="gramStart"/>
            <w:r w:rsidRPr="007D79BB">
              <w:rPr>
                <w:rFonts w:ascii="Times New Roman" w:hAnsi="Times New Roman" w:cs="Times New Roman"/>
              </w:rPr>
              <w:t>Родины»-</w:t>
            </w:r>
            <w:proofErr w:type="gramEnd"/>
            <w:r w:rsidRPr="007D79BB">
              <w:rPr>
                <w:rFonts w:ascii="Times New Roman" w:hAnsi="Times New Roman" w:cs="Times New Roman"/>
              </w:rPr>
              <w:t xml:space="preserve"> праздничное мероприятие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Патриотическое воспитание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961A80" w:rsidP="007D79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1194 руб. </w:t>
            </w:r>
            <w:proofErr w:type="spellStart"/>
            <w:r>
              <w:rPr>
                <w:rFonts w:ascii="Times New Roman" w:hAnsi="Times New Roman" w:cs="Times New Roman"/>
              </w:rPr>
              <w:t>соб.ср-ва</w:t>
            </w:r>
            <w:proofErr w:type="spellEnd"/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40 чел.</w:t>
            </w:r>
          </w:p>
          <w:p w:rsidR="007D79BB" w:rsidRPr="007D79BB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  <w:p w:rsidR="007D79BB" w:rsidRPr="007D79BB" w:rsidRDefault="007D79BB" w:rsidP="007D79BB">
            <w:pPr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92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26.08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Информационная рубрика</w:t>
            </w:r>
          </w:p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 xml:space="preserve"> «Обо всём понемногу»</w:t>
            </w:r>
          </w:p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Сериал «Настоящий детектив»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ind w:left="708" w:hanging="708"/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93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01.09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 xml:space="preserve">  «Школьные годы чудесные»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МУ «Искровский» СДК.</w:t>
            </w:r>
          </w:p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Трансляция музыки на посёлок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94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01.09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 xml:space="preserve"> Информационный пост «1 Сентября – День </w:t>
            </w:r>
            <w:proofErr w:type="gramStart"/>
            <w:r w:rsidRPr="007D79BB">
              <w:rPr>
                <w:rFonts w:ascii="Times New Roman" w:hAnsi="Times New Roman" w:cs="Times New Roman"/>
              </w:rPr>
              <w:t>знаний »</w:t>
            </w:r>
            <w:proofErr w:type="gramEnd"/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95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01.09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Клуб «</w:t>
            </w:r>
            <w:proofErr w:type="spellStart"/>
            <w:r w:rsidRPr="007D79BB">
              <w:rPr>
                <w:rFonts w:ascii="Times New Roman" w:hAnsi="Times New Roman" w:cs="Times New Roman"/>
              </w:rPr>
              <w:t>Берегиня</w:t>
            </w:r>
            <w:proofErr w:type="spellEnd"/>
            <w:r w:rsidRPr="007D79BB">
              <w:rPr>
                <w:rFonts w:ascii="Times New Roman" w:hAnsi="Times New Roman" w:cs="Times New Roman"/>
              </w:rPr>
              <w:t>» поздравляет юбиляров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Работа с пенсионерами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961A80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чел.</w:t>
            </w: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96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02.09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 xml:space="preserve">«Обо всем понемногу» - Об окончании </w:t>
            </w:r>
            <w:r w:rsidRPr="007D79BB">
              <w:rPr>
                <w:rFonts w:ascii="Times New Roman" w:hAnsi="Times New Roman" w:cs="Times New Roman"/>
                <w:lang w:val="en-US"/>
              </w:rPr>
              <w:t>II</w:t>
            </w:r>
            <w:r w:rsidRPr="007D79BB">
              <w:rPr>
                <w:rFonts w:ascii="Times New Roman" w:hAnsi="Times New Roman" w:cs="Times New Roman"/>
              </w:rPr>
              <w:t xml:space="preserve"> Мировой войны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97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03.09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 xml:space="preserve">Встреча жителей </w:t>
            </w:r>
            <w:proofErr w:type="spellStart"/>
            <w:r w:rsidRPr="007D79BB">
              <w:rPr>
                <w:rFonts w:ascii="Times New Roman" w:hAnsi="Times New Roman" w:cs="Times New Roman"/>
              </w:rPr>
              <w:t>п.Искра</w:t>
            </w:r>
            <w:proofErr w:type="spellEnd"/>
            <w:r w:rsidRPr="007D79B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D79BB">
              <w:rPr>
                <w:rFonts w:ascii="Times New Roman" w:hAnsi="Times New Roman" w:cs="Times New Roman"/>
              </w:rPr>
              <w:t>посв</w:t>
            </w:r>
            <w:proofErr w:type="spellEnd"/>
            <w:r w:rsidRPr="007D79BB">
              <w:rPr>
                <w:rFonts w:ascii="Times New Roman" w:hAnsi="Times New Roman" w:cs="Times New Roman"/>
              </w:rPr>
              <w:t xml:space="preserve">. окончанию </w:t>
            </w:r>
            <w:r w:rsidRPr="007D79BB">
              <w:rPr>
                <w:rFonts w:ascii="Times New Roman" w:hAnsi="Times New Roman" w:cs="Times New Roman"/>
                <w:lang w:val="en-US"/>
              </w:rPr>
              <w:t>II</w:t>
            </w:r>
            <w:r w:rsidRPr="007D79BB">
              <w:rPr>
                <w:rFonts w:ascii="Times New Roman" w:hAnsi="Times New Roman" w:cs="Times New Roman"/>
              </w:rPr>
              <w:t xml:space="preserve"> Мировой войны «Японская военная кампания»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Патриотическое воспитание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961A80" w:rsidP="007D79BB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чел.</w:t>
            </w: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98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03.09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 xml:space="preserve">«Патриотический </w:t>
            </w:r>
            <w:proofErr w:type="gramStart"/>
            <w:r w:rsidRPr="007D79BB">
              <w:rPr>
                <w:rFonts w:ascii="Times New Roman" w:hAnsi="Times New Roman" w:cs="Times New Roman"/>
              </w:rPr>
              <w:t>час»-</w:t>
            </w:r>
            <w:proofErr w:type="gramEnd"/>
            <w:r w:rsidRPr="007D79BB">
              <w:rPr>
                <w:rFonts w:ascii="Times New Roman" w:hAnsi="Times New Roman" w:cs="Times New Roman"/>
              </w:rPr>
              <w:t xml:space="preserve"> встреча учащихся 2 класса Искровской СОШ, </w:t>
            </w:r>
            <w:proofErr w:type="spellStart"/>
            <w:r w:rsidRPr="007D79BB">
              <w:rPr>
                <w:rFonts w:ascii="Times New Roman" w:hAnsi="Times New Roman" w:cs="Times New Roman"/>
              </w:rPr>
              <w:t>посв</w:t>
            </w:r>
            <w:proofErr w:type="spellEnd"/>
            <w:r w:rsidRPr="007D79BB">
              <w:rPr>
                <w:rFonts w:ascii="Times New Roman" w:hAnsi="Times New Roman" w:cs="Times New Roman"/>
              </w:rPr>
              <w:t>. Окончанию второй мировой войны.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Патриотическое воспитание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961A80" w:rsidP="007D79BB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чел.</w:t>
            </w: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99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03.09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Информационный пост</w:t>
            </w:r>
          </w:p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 xml:space="preserve">«Трагедия Беслана – 2004г.» 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100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03.09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«Под Флагом моей Родины» фото стенд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Оформительская деятельность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101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04.09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Открытие памятника «Вечная память землякам, павшим за Родину в годы Великой Отечественно войны»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Патриотическое воспитание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102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09.09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 xml:space="preserve">Отчет </w:t>
            </w:r>
            <w:proofErr w:type="spellStart"/>
            <w:r w:rsidRPr="007D79BB">
              <w:rPr>
                <w:rFonts w:ascii="Times New Roman" w:hAnsi="Times New Roman" w:cs="Times New Roman"/>
              </w:rPr>
              <w:t>и.о</w:t>
            </w:r>
            <w:proofErr w:type="spellEnd"/>
            <w:r w:rsidRPr="007D79BB">
              <w:rPr>
                <w:rFonts w:ascii="Times New Roman" w:hAnsi="Times New Roman" w:cs="Times New Roman"/>
              </w:rPr>
              <w:t xml:space="preserve">. главы Искровского сельсовета А.П. </w:t>
            </w:r>
            <w:proofErr w:type="spellStart"/>
            <w:r w:rsidRPr="007D79BB">
              <w:rPr>
                <w:rFonts w:ascii="Times New Roman" w:hAnsi="Times New Roman" w:cs="Times New Roman"/>
              </w:rPr>
              <w:t>Сюнькова</w:t>
            </w:r>
            <w:proofErr w:type="spellEnd"/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Работа с населением. Информация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961A80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чел.</w:t>
            </w: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103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«Во саду ли, в огороде»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Выставка цветов, плодов и овощей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961A80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чел.</w:t>
            </w: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104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Клуб «</w:t>
            </w:r>
            <w:proofErr w:type="spellStart"/>
            <w:r w:rsidRPr="007D79BB">
              <w:rPr>
                <w:rFonts w:ascii="Times New Roman" w:hAnsi="Times New Roman" w:cs="Times New Roman"/>
              </w:rPr>
              <w:t>Берегиня</w:t>
            </w:r>
            <w:proofErr w:type="spellEnd"/>
            <w:r w:rsidRPr="007D79BB">
              <w:rPr>
                <w:rFonts w:ascii="Times New Roman" w:hAnsi="Times New Roman" w:cs="Times New Roman"/>
              </w:rPr>
              <w:t>» поздравляет юбиляров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Работа с пенсионерами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961A80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чел.</w:t>
            </w: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105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 xml:space="preserve">Информационный пост </w:t>
            </w:r>
          </w:p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«С днем рождения, режиссер!»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63044A">
        <w:tc>
          <w:tcPr>
            <w:tcW w:w="709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lastRenderedPageBreak/>
              <w:t>106</w:t>
            </w:r>
            <w:r w:rsidR="00AF69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7D79BB" w:rsidRPr="007D79BB" w:rsidRDefault="007D79BB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2587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«Битва за Москву» - Информационный стенд</w:t>
            </w:r>
          </w:p>
        </w:tc>
        <w:tc>
          <w:tcPr>
            <w:tcW w:w="2516" w:type="dxa"/>
          </w:tcPr>
          <w:p w:rsidR="007D79BB" w:rsidRPr="007D79BB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7D79BB">
              <w:rPr>
                <w:rFonts w:ascii="Times New Roman" w:hAnsi="Times New Roman" w:cs="Times New Roman"/>
              </w:rPr>
              <w:t>Патриотическое воспитание</w:t>
            </w:r>
          </w:p>
        </w:tc>
        <w:tc>
          <w:tcPr>
            <w:tcW w:w="1517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7D79BB" w:rsidRPr="008222F1" w:rsidRDefault="007D79BB" w:rsidP="007D79BB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107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AF69B1">
              <w:rPr>
                <w:rFonts w:ascii="Times New Roman" w:hAnsi="Times New Roman" w:cs="Times New Roman"/>
                <w:lang w:val="en-US"/>
              </w:rPr>
              <w:t>01.10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«Какие наши годы»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 xml:space="preserve">Праздничная программа </w:t>
            </w:r>
            <w:proofErr w:type="spellStart"/>
            <w:r w:rsidRPr="00AF69B1">
              <w:rPr>
                <w:rFonts w:ascii="Times New Roman" w:hAnsi="Times New Roman" w:cs="Times New Roman"/>
              </w:rPr>
              <w:t>посв.Дню</w:t>
            </w:r>
            <w:proofErr w:type="spellEnd"/>
            <w:r w:rsidRPr="00AF69B1">
              <w:rPr>
                <w:rFonts w:ascii="Times New Roman" w:hAnsi="Times New Roman" w:cs="Times New Roman"/>
              </w:rPr>
              <w:t xml:space="preserve"> пожилого человека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Взрослое население</w:t>
            </w:r>
          </w:p>
        </w:tc>
        <w:tc>
          <w:tcPr>
            <w:tcW w:w="851" w:type="dxa"/>
          </w:tcPr>
          <w:p w:rsidR="00AF69B1" w:rsidRPr="00460BD5" w:rsidRDefault="00961A80" w:rsidP="00AF69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2091,94 руб. </w:t>
            </w:r>
            <w:proofErr w:type="spellStart"/>
            <w:r>
              <w:rPr>
                <w:rFonts w:ascii="Times New Roman" w:hAnsi="Times New Roman" w:cs="Times New Roman"/>
              </w:rPr>
              <w:t>соб.ср-ва</w:t>
            </w:r>
            <w:proofErr w:type="spellEnd"/>
          </w:p>
        </w:tc>
        <w:tc>
          <w:tcPr>
            <w:tcW w:w="992" w:type="dxa"/>
          </w:tcPr>
          <w:p w:rsidR="00961A80" w:rsidRDefault="00961A80" w:rsidP="00961A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 руб.</w:t>
            </w:r>
          </w:p>
          <w:p w:rsidR="00AF69B1" w:rsidRPr="00460BD5" w:rsidRDefault="00961A80" w:rsidP="00961A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«Искра»</w:t>
            </w:r>
          </w:p>
        </w:tc>
        <w:tc>
          <w:tcPr>
            <w:tcW w:w="893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47 чел.</w:t>
            </w: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108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01.10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«Обо всём понемногу»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 xml:space="preserve">Информационный пост, репер «Дядя Женя», Станислав </w:t>
            </w:r>
            <w:proofErr w:type="spellStart"/>
            <w:r w:rsidRPr="00AF69B1">
              <w:rPr>
                <w:rFonts w:ascii="Times New Roman" w:hAnsi="Times New Roman" w:cs="Times New Roman"/>
              </w:rPr>
              <w:t>Лем</w:t>
            </w:r>
            <w:proofErr w:type="spellEnd"/>
            <w:r w:rsidRPr="00AF69B1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AF69B1">
              <w:rPr>
                <w:rFonts w:ascii="Times New Roman" w:hAnsi="Times New Roman" w:cs="Times New Roman"/>
              </w:rPr>
              <w:t>Солярис</w:t>
            </w:r>
            <w:proofErr w:type="spellEnd"/>
            <w:r w:rsidRPr="00AF69B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109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«Оборона Москвы»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Тематический час с участниками акции «Шаги здоровья»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Пенсионеры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800A8C" w:rsidP="00AF69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F69B1" w:rsidRPr="00AF69B1">
              <w:rPr>
                <w:rFonts w:ascii="Times New Roman" w:hAnsi="Times New Roman" w:cs="Times New Roman"/>
              </w:rPr>
              <w:t xml:space="preserve"> чел.</w:t>
            </w: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«Прощание с летом»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Видеоролик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111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03.10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19 чел.</w:t>
            </w: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112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«Поздравляем с праздником, учителя!»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Видеоролик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Взрослое население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113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Клуб «</w:t>
            </w:r>
            <w:proofErr w:type="spellStart"/>
            <w:r w:rsidRPr="00AF69B1">
              <w:rPr>
                <w:rFonts w:ascii="Times New Roman" w:hAnsi="Times New Roman" w:cs="Times New Roman"/>
              </w:rPr>
              <w:t>Берегиня</w:t>
            </w:r>
            <w:proofErr w:type="spellEnd"/>
            <w:r w:rsidRPr="00AF69B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Отчёт по патриотическому воспитанию населения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Взрослое население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12 чел.</w:t>
            </w: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114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14 чел.</w:t>
            </w: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Первичная организация общества инвалидов Искровского МО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Собрание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Взрослое население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5 чел.</w:t>
            </w: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116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«Как наши деды воевали»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 xml:space="preserve">Тематическая программа для молодёжи, </w:t>
            </w:r>
            <w:proofErr w:type="spellStart"/>
            <w:r w:rsidRPr="00AF69B1">
              <w:rPr>
                <w:rFonts w:ascii="Times New Roman" w:hAnsi="Times New Roman" w:cs="Times New Roman"/>
              </w:rPr>
              <w:t>посв</w:t>
            </w:r>
            <w:proofErr w:type="spellEnd"/>
            <w:r w:rsidRPr="00AF69B1">
              <w:rPr>
                <w:rFonts w:ascii="Times New Roman" w:hAnsi="Times New Roman" w:cs="Times New Roman"/>
              </w:rPr>
              <w:t>. Обороне Москвы 1941 года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6 чел.</w:t>
            </w: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117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25 чел.</w:t>
            </w: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118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«Обо всём понемногу»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 xml:space="preserve">Обзор фильма «Падение чёрного ястреба» Сурена </w:t>
            </w:r>
            <w:proofErr w:type="spellStart"/>
            <w:r w:rsidRPr="00AF69B1">
              <w:rPr>
                <w:rFonts w:ascii="Times New Roman" w:hAnsi="Times New Roman" w:cs="Times New Roman"/>
              </w:rPr>
              <w:t>Цормудяна</w:t>
            </w:r>
            <w:proofErr w:type="spellEnd"/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119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32 чел.</w:t>
            </w: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120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«Заколочки»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 xml:space="preserve">Мастер-класс </w:t>
            </w:r>
            <w:proofErr w:type="spellStart"/>
            <w:r w:rsidRPr="00AF69B1">
              <w:rPr>
                <w:rFonts w:ascii="Times New Roman" w:hAnsi="Times New Roman" w:cs="Times New Roman"/>
              </w:rPr>
              <w:t>Тыркеевой</w:t>
            </w:r>
            <w:proofErr w:type="spellEnd"/>
            <w:r w:rsidRPr="00AF69B1">
              <w:rPr>
                <w:rFonts w:ascii="Times New Roman" w:hAnsi="Times New Roman" w:cs="Times New Roman"/>
              </w:rPr>
              <w:t xml:space="preserve"> Н.В. по изготовлению заколок.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121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01.11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«Чёрный плащ»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Юмористический ролик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rPr>
                <w:rFonts w:ascii="Times New Roman" w:hAnsi="Times New Roman" w:cs="Times New Roman"/>
              </w:rPr>
            </w:pP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122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02.11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«4 ноября- День народного единства»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Оформление стенда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фойе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rPr>
                <w:rFonts w:ascii="Times New Roman" w:hAnsi="Times New Roman" w:cs="Times New Roman"/>
              </w:rPr>
            </w:pP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123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06.11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«Радио с картинками»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Пилотный выпуск информационной рубрики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rPr>
                <w:rFonts w:ascii="Times New Roman" w:hAnsi="Times New Roman" w:cs="Times New Roman"/>
              </w:rPr>
            </w:pP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124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07.11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 xml:space="preserve">«Обо всём </w:t>
            </w:r>
            <w:proofErr w:type="gramStart"/>
            <w:r w:rsidRPr="00AF69B1">
              <w:rPr>
                <w:rFonts w:ascii="Times New Roman" w:hAnsi="Times New Roman" w:cs="Times New Roman"/>
              </w:rPr>
              <w:t>понемногу»-</w:t>
            </w:r>
            <w:proofErr w:type="gramEnd"/>
            <w:r w:rsidRPr="00AF69B1">
              <w:rPr>
                <w:rFonts w:ascii="Times New Roman" w:hAnsi="Times New Roman" w:cs="Times New Roman"/>
              </w:rPr>
              <w:t xml:space="preserve"> битва за Москву. Парад 1941 года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Информационный пост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125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Клуб «</w:t>
            </w:r>
            <w:proofErr w:type="spellStart"/>
            <w:r w:rsidRPr="00AF69B1">
              <w:rPr>
                <w:rFonts w:ascii="Times New Roman" w:hAnsi="Times New Roman" w:cs="Times New Roman"/>
              </w:rPr>
              <w:t>Берегиня</w:t>
            </w:r>
            <w:proofErr w:type="spellEnd"/>
            <w:r w:rsidRPr="00AF69B1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Поздравление юбиляров ноября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Работа по адресам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5 чел.</w:t>
            </w: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126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«Точка невозврата»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Музыкальный видеоролик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127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«Масочный режим»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Юмористический видеоролик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lastRenderedPageBreak/>
              <w:t>128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«Здоров!»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Юмористический видеоролик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129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«Бабушкино угощение»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 xml:space="preserve">Онлайн-конкурс, </w:t>
            </w:r>
            <w:proofErr w:type="spellStart"/>
            <w:r w:rsidRPr="00AF69B1">
              <w:rPr>
                <w:rFonts w:ascii="Times New Roman" w:hAnsi="Times New Roman" w:cs="Times New Roman"/>
              </w:rPr>
              <w:t>посв.Дню</w:t>
            </w:r>
            <w:proofErr w:type="spellEnd"/>
            <w:r w:rsidRPr="00AF69B1">
              <w:rPr>
                <w:rFonts w:ascii="Times New Roman" w:hAnsi="Times New Roman" w:cs="Times New Roman"/>
              </w:rPr>
              <w:t xml:space="preserve"> матери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851" w:type="dxa"/>
          </w:tcPr>
          <w:p w:rsidR="00800A8C" w:rsidRDefault="00800A8C" w:rsidP="00AF69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AF69B1" w:rsidRPr="00460BD5" w:rsidRDefault="00800A8C" w:rsidP="00AF69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руб. </w:t>
            </w:r>
            <w:proofErr w:type="spellStart"/>
            <w:r>
              <w:rPr>
                <w:rFonts w:ascii="Times New Roman" w:hAnsi="Times New Roman" w:cs="Times New Roman"/>
              </w:rPr>
              <w:t>соб.ср-ва</w:t>
            </w:r>
            <w:proofErr w:type="spellEnd"/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19 чел.</w:t>
            </w: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130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«Мама в объективе»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 xml:space="preserve">Онлайн-конкурс, </w:t>
            </w:r>
            <w:proofErr w:type="spellStart"/>
            <w:r w:rsidRPr="00AF69B1">
              <w:rPr>
                <w:rFonts w:ascii="Times New Roman" w:hAnsi="Times New Roman" w:cs="Times New Roman"/>
              </w:rPr>
              <w:t>посв.Дню</w:t>
            </w:r>
            <w:proofErr w:type="spellEnd"/>
            <w:r w:rsidRPr="00AF69B1">
              <w:rPr>
                <w:rFonts w:ascii="Times New Roman" w:hAnsi="Times New Roman" w:cs="Times New Roman"/>
              </w:rPr>
              <w:t xml:space="preserve"> матери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851" w:type="dxa"/>
          </w:tcPr>
          <w:p w:rsidR="00AF69B1" w:rsidRPr="00460BD5" w:rsidRDefault="00800A8C" w:rsidP="00AF69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500 руб. </w:t>
            </w:r>
            <w:proofErr w:type="spellStart"/>
            <w:r>
              <w:rPr>
                <w:rFonts w:ascii="Times New Roman" w:hAnsi="Times New Roman" w:cs="Times New Roman"/>
              </w:rPr>
              <w:t>соб.ср-ва</w:t>
            </w:r>
            <w:proofErr w:type="spellEnd"/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12 чел.</w:t>
            </w: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131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«Радио с картинками»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Выпуск №1 беседы о «</w:t>
            </w:r>
            <w:proofErr w:type="spellStart"/>
            <w:r w:rsidRPr="00AF69B1">
              <w:rPr>
                <w:rFonts w:ascii="Times New Roman" w:hAnsi="Times New Roman" w:cs="Times New Roman"/>
              </w:rPr>
              <w:t>Фентези</w:t>
            </w:r>
            <w:proofErr w:type="spellEnd"/>
            <w:r w:rsidRPr="00AF69B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rPr>
                <w:rFonts w:ascii="Times New Roman" w:hAnsi="Times New Roman" w:cs="Times New Roman"/>
              </w:rPr>
            </w:pP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132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«Поздравляем с днём матери»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Оформление стенда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Фойе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rPr>
                <w:rFonts w:ascii="Times New Roman" w:hAnsi="Times New Roman" w:cs="Times New Roman"/>
              </w:rPr>
            </w:pP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133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«Подарки для мамы»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Выставка работ кружка «Фантазия»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Фойе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80 чел.</w:t>
            </w: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134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«Для милых мам»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 xml:space="preserve">Концерт, </w:t>
            </w:r>
            <w:proofErr w:type="spellStart"/>
            <w:r w:rsidRPr="00AF69B1">
              <w:rPr>
                <w:rFonts w:ascii="Times New Roman" w:hAnsi="Times New Roman" w:cs="Times New Roman"/>
              </w:rPr>
              <w:t>посв</w:t>
            </w:r>
            <w:proofErr w:type="spellEnd"/>
            <w:r w:rsidRPr="00AF69B1">
              <w:rPr>
                <w:rFonts w:ascii="Times New Roman" w:hAnsi="Times New Roman" w:cs="Times New Roman"/>
              </w:rPr>
              <w:t>. Дню матери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Зрительный зал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93 чел.</w:t>
            </w: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135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«Мама, поиграем…»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 xml:space="preserve">Видеоролик 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136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F69B1">
              <w:rPr>
                <w:rFonts w:ascii="Times New Roman" w:hAnsi="Times New Roman" w:cs="Times New Roman"/>
              </w:rPr>
              <w:t>Танц</w:t>
            </w:r>
            <w:proofErr w:type="spellEnd"/>
            <w:r w:rsidRPr="00AF69B1">
              <w:rPr>
                <w:rFonts w:ascii="Times New Roman" w:hAnsi="Times New Roman" w:cs="Times New Roman"/>
              </w:rPr>
              <w:t xml:space="preserve"> зал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33 чел.</w:t>
            </w:r>
          </w:p>
        </w:tc>
      </w:tr>
      <w:tr w:rsidR="00AF69B1" w:rsidRPr="00460BD5" w:rsidTr="0063044A">
        <w:tc>
          <w:tcPr>
            <w:tcW w:w="709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137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AF69B1" w:rsidRPr="00AF69B1" w:rsidRDefault="00AF69B1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2587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«С днём матери»</w:t>
            </w:r>
          </w:p>
        </w:tc>
        <w:tc>
          <w:tcPr>
            <w:tcW w:w="2516" w:type="dxa"/>
          </w:tcPr>
          <w:p w:rsidR="00AF69B1" w:rsidRPr="00AF69B1" w:rsidRDefault="00AF69B1" w:rsidP="00AF69B1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 xml:space="preserve">Видеоролик с участием жителей </w:t>
            </w:r>
            <w:proofErr w:type="spellStart"/>
            <w:r w:rsidRPr="00AF69B1">
              <w:rPr>
                <w:rFonts w:ascii="Times New Roman" w:hAnsi="Times New Roman" w:cs="Times New Roman"/>
              </w:rPr>
              <w:t>п.Искра</w:t>
            </w:r>
            <w:proofErr w:type="spellEnd"/>
          </w:p>
        </w:tc>
        <w:tc>
          <w:tcPr>
            <w:tcW w:w="1517" w:type="dxa"/>
          </w:tcPr>
          <w:p w:rsidR="00AF69B1" w:rsidRPr="00AF69B1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851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69B1" w:rsidRPr="00460BD5" w:rsidRDefault="00AF69B1" w:rsidP="00AF69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AF69B1" w:rsidRPr="00AF69B1" w:rsidRDefault="00AF69B1" w:rsidP="00AF69B1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F69B1">
              <w:rPr>
                <w:rFonts w:ascii="Times New Roman" w:hAnsi="Times New Roman" w:cs="Times New Roman"/>
              </w:rPr>
              <w:t>16 чел</w:t>
            </w:r>
            <w:r w:rsidR="00DB370C">
              <w:rPr>
                <w:rFonts w:ascii="Times New Roman" w:hAnsi="Times New Roman" w:cs="Times New Roman"/>
              </w:rPr>
              <w:t>.</w:t>
            </w:r>
          </w:p>
        </w:tc>
      </w:tr>
      <w:tr w:rsidR="001D7A9F" w:rsidRPr="00460BD5" w:rsidTr="0063044A">
        <w:tc>
          <w:tcPr>
            <w:tcW w:w="709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138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01.12-31.12</w:t>
            </w:r>
          </w:p>
        </w:tc>
        <w:tc>
          <w:tcPr>
            <w:tcW w:w="2587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 xml:space="preserve">«Новогодний </w:t>
            </w:r>
            <w:proofErr w:type="gramStart"/>
            <w:r w:rsidRPr="001D7A9F">
              <w:rPr>
                <w:rFonts w:ascii="Times New Roman" w:hAnsi="Times New Roman" w:cs="Times New Roman"/>
              </w:rPr>
              <w:t>календарь»-</w:t>
            </w:r>
            <w:proofErr w:type="gramEnd"/>
            <w:r w:rsidRPr="001D7A9F">
              <w:rPr>
                <w:rFonts w:ascii="Times New Roman" w:hAnsi="Times New Roman" w:cs="Times New Roman"/>
              </w:rPr>
              <w:t xml:space="preserve"> ежедневный выпуск видеороликов</w:t>
            </w:r>
          </w:p>
        </w:tc>
        <w:tc>
          <w:tcPr>
            <w:tcW w:w="2516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 xml:space="preserve">Работа в </w:t>
            </w:r>
            <w:proofErr w:type="spellStart"/>
            <w:r w:rsidRPr="001D7A9F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1D7A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17" w:type="dxa"/>
          </w:tcPr>
          <w:p w:rsidR="001D7A9F" w:rsidRPr="001D7A9F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851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1D7A9F" w:rsidRPr="008222F1" w:rsidRDefault="001D7A9F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A9F" w:rsidRPr="00460BD5" w:rsidTr="0063044A">
        <w:tc>
          <w:tcPr>
            <w:tcW w:w="709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139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03.12</w:t>
            </w:r>
          </w:p>
        </w:tc>
        <w:tc>
          <w:tcPr>
            <w:tcW w:w="2587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 xml:space="preserve">«Мастерская Деда </w:t>
            </w:r>
            <w:proofErr w:type="gramStart"/>
            <w:r w:rsidRPr="001D7A9F">
              <w:rPr>
                <w:rFonts w:ascii="Times New Roman" w:hAnsi="Times New Roman" w:cs="Times New Roman"/>
              </w:rPr>
              <w:t>Мороза»-</w:t>
            </w:r>
            <w:proofErr w:type="gramEnd"/>
            <w:r w:rsidRPr="001D7A9F">
              <w:rPr>
                <w:rFonts w:ascii="Times New Roman" w:hAnsi="Times New Roman" w:cs="Times New Roman"/>
              </w:rPr>
              <w:t>видеоролик</w:t>
            </w:r>
          </w:p>
        </w:tc>
        <w:tc>
          <w:tcPr>
            <w:tcW w:w="2516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Прикладное творчество</w:t>
            </w:r>
          </w:p>
        </w:tc>
        <w:tc>
          <w:tcPr>
            <w:tcW w:w="1517" w:type="dxa"/>
          </w:tcPr>
          <w:p w:rsidR="001D7A9F" w:rsidRPr="001D7A9F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851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1D7A9F" w:rsidRPr="008222F1" w:rsidRDefault="001D7A9F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A9F" w:rsidRPr="00460BD5" w:rsidTr="0063044A">
        <w:tc>
          <w:tcPr>
            <w:tcW w:w="709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140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2587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 xml:space="preserve">«Творческий </w:t>
            </w:r>
            <w:proofErr w:type="gramStart"/>
            <w:r w:rsidRPr="001D7A9F">
              <w:rPr>
                <w:rFonts w:ascii="Times New Roman" w:hAnsi="Times New Roman" w:cs="Times New Roman"/>
              </w:rPr>
              <w:t>союз»-</w:t>
            </w:r>
            <w:proofErr w:type="gramEnd"/>
            <w:r w:rsidRPr="001D7A9F">
              <w:rPr>
                <w:rFonts w:ascii="Times New Roman" w:hAnsi="Times New Roman" w:cs="Times New Roman"/>
              </w:rPr>
              <w:t xml:space="preserve"> Видеоролик-поздравление с юбилеем </w:t>
            </w:r>
            <w:proofErr w:type="spellStart"/>
            <w:r w:rsidRPr="001D7A9F">
              <w:rPr>
                <w:rFonts w:ascii="Times New Roman" w:hAnsi="Times New Roman" w:cs="Times New Roman"/>
              </w:rPr>
              <w:t>В.Г.Рощепий</w:t>
            </w:r>
            <w:proofErr w:type="spellEnd"/>
          </w:p>
        </w:tc>
        <w:tc>
          <w:tcPr>
            <w:tcW w:w="2516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D7A9F" w:rsidRPr="001D7A9F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851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1D7A9F" w:rsidRPr="008222F1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A9F" w:rsidRPr="00460BD5" w:rsidTr="0063044A">
        <w:tc>
          <w:tcPr>
            <w:tcW w:w="709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141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05.12</w:t>
            </w:r>
          </w:p>
        </w:tc>
        <w:tc>
          <w:tcPr>
            <w:tcW w:w="2587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1D7A9F" w:rsidRPr="001D7A9F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15 чел.</w:t>
            </w:r>
          </w:p>
        </w:tc>
      </w:tr>
      <w:tr w:rsidR="001D7A9F" w:rsidRPr="00460BD5" w:rsidTr="0063044A">
        <w:tc>
          <w:tcPr>
            <w:tcW w:w="709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142.</w:t>
            </w: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2587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Посещение на дому в декаду инвалидов</w:t>
            </w:r>
          </w:p>
        </w:tc>
        <w:tc>
          <w:tcPr>
            <w:tcW w:w="2516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Работа с инвалидами</w:t>
            </w:r>
          </w:p>
        </w:tc>
        <w:tc>
          <w:tcPr>
            <w:tcW w:w="1517" w:type="dxa"/>
          </w:tcPr>
          <w:p w:rsidR="001D7A9F" w:rsidRPr="001D7A9F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10 чел.</w:t>
            </w:r>
          </w:p>
        </w:tc>
      </w:tr>
      <w:tr w:rsidR="001D7A9F" w:rsidRPr="00460BD5" w:rsidTr="0063044A">
        <w:tc>
          <w:tcPr>
            <w:tcW w:w="709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143.</w:t>
            </w: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2587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Открытие снежного городка</w:t>
            </w:r>
          </w:p>
        </w:tc>
        <w:tc>
          <w:tcPr>
            <w:tcW w:w="2516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Работа с населением</w:t>
            </w:r>
          </w:p>
        </w:tc>
        <w:tc>
          <w:tcPr>
            <w:tcW w:w="1517" w:type="dxa"/>
          </w:tcPr>
          <w:p w:rsidR="001D7A9F" w:rsidRPr="001D7A9F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1D7A9F" w:rsidRPr="00460BD5" w:rsidRDefault="00E75411" w:rsidP="001D7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23500 руб. </w:t>
            </w:r>
            <w:proofErr w:type="spellStart"/>
            <w:r>
              <w:rPr>
                <w:rFonts w:ascii="Times New Roman" w:hAnsi="Times New Roman" w:cs="Times New Roman"/>
              </w:rPr>
              <w:t>соб.ср-ва</w:t>
            </w:r>
            <w:proofErr w:type="spellEnd"/>
          </w:p>
        </w:tc>
        <w:tc>
          <w:tcPr>
            <w:tcW w:w="992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25 чел.</w:t>
            </w:r>
          </w:p>
        </w:tc>
      </w:tr>
      <w:tr w:rsidR="001D7A9F" w:rsidRPr="00460BD5" w:rsidTr="0063044A">
        <w:tc>
          <w:tcPr>
            <w:tcW w:w="709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144.</w:t>
            </w: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2587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1D7A9F" w:rsidRPr="001D7A9F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15 чел.</w:t>
            </w:r>
          </w:p>
        </w:tc>
      </w:tr>
      <w:tr w:rsidR="00800A8C" w:rsidRPr="00460BD5" w:rsidTr="0063044A">
        <w:tc>
          <w:tcPr>
            <w:tcW w:w="709" w:type="dxa"/>
          </w:tcPr>
          <w:p w:rsidR="00800A8C" w:rsidRDefault="00800A8C" w:rsidP="001D7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145.</w:t>
            </w:r>
          </w:p>
        </w:tc>
        <w:tc>
          <w:tcPr>
            <w:tcW w:w="893" w:type="dxa"/>
          </w:tcPr>
          <w:p w:rsidR="00800A8C" w:rsidRPr="001D7A9F" w:rsidRDefault="00800A8C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2587" w:type="dxa"/>
          </w:tcPr>
          <w:p w:rsidR="00800A8C" w:rsidRPr="001D7A9F" w:rsidRDefault="00800A8C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Клуб «</w:t>
            </w:r>
            <w:proofErr w:type="spellStart"/>
            <w:r>
              <w:rPr>
                <w:rFonts w:ascii="Times New Roman" w:hAnsi="Times New Roman" w:cs="Times New Roman"/>
              </w:rPr>
              <w:t>Берегиня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» поздравляет юбиляров  </w:t>
            </w:r>
          </w:p>
        </w:tc>
        <w:tc>
          <w:tcPr>
            <w:tcW w:w="2516" w:type="dxa"/>
          </w:tcPr>
          <w:p w:rsidR="00800A8C" w:rsidRPr="001D7A9F" w:rsidRDefault="00800A8C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пенсионерами</w:t>
            </w:r>
          </w:p>
        </w:tc>
        <w:tc>
          <w:tcPr>
            <w:tcW w:w="1517" w:type="dxa"/>
          </w:tcPr>
          <w:p w:rsidR="00800A8C" w:rsidRPr="001D7A9F" w:rsidRDefault="00800A8C" w:rsidP="001D7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Пенсионеры</w:t>
            </w:r>
          </w:p>
        </w:tc>
        <w:tc>
          <w:tcPr>
            <w:tcW w:w="851" w:type="dxa"/>
          </w:tcPr>
          <w:p w:rsidR="00800A8C" w:rsidRPr="00460BD5" w:rsidRDefault="00800A8C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00A8C" w:rsidRPr="00460BD5" w:rsidRDefault="00800A8C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800A8C" w:rsidRPr="001D7A9F" w:rsidRDefault="00800A8C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чел</w:t>
            </w:r>
          </w:p>
        </w:tc>
      </w:tr>
      <w:tr w:rsidR="001D7A9F" w:rsidRPr="00460BD5" w:rsidTr="0063044A">
        <w:tc>
          <w:tcPr>
            <w:tcW w:w="709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145.</w:t>
            </w: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2587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«Радио с картинками. Рецепт новогоднего чуда»</w:t>
            </w:r>
          </w:p>
        </w:tc>
        <w:tc>
          <w:tcPr>
            <w:tcW w:w="2516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 xml:space="preserve">Работа в </w:t>
            </w:r>
            <w:proofErr w:type="spellStart"/>
            <w:r w:rsidRPr="001D7A9F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1D7A9F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1517" w:type="dxa"/>
          </w:tcPr>
          <w:p w:rsidR="001D7A9F" w:rsidRPr="001D7A9F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851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</w:tr>
      <w:tr w:rsidR="001D7A9F" w:rsidRPr="00460BD5" w:rsidTr="0063044A">
        <w:tc>
          <w:tcPr>
            <w:tcW w:w="709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146.</w:t>
            </w: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2587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 xml:space="preserve">«Провожаем старый </w:t>
            </w:r>
            <w:proofErr w:type="gramStart"/>
            <w:r w:rsidRPr="001D7A9F">
              <w:rPr>
                <w:rFonts w:ascii="Times New Roman" w:hAnsi="Times New Roman" w:cs="Times New Roman"/>
              </w:rPr>
              <w:t>год»-</w:t>
            </w:r>
            <w:proofErr w:type="gramEnd"/>
            <w:r w:rsidRPr="001D7A9F">
              <w:rPr>
                <w:rFonts w:ascii="Times New Roman" w:hAnsi="Times New Roman" w:cs="Times New Roman"/>
              </w:rPr>
              <w:t>развлекательная программа</w:t>
            </w:r>
          </w:p>
        </w:tc>
        <w:tc>
          <w:tcPr>
            <w:tcW w:w="2516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Работа с молодёжью</w:t>
            </w:r>
          </w:p>
        </w:tc>
        <w:tc>
          <w:tcPr>
            <w:tcW w:w="1517" w:type="dxa"/>
          </w:tcPr>
          <w:p w:rsidR="001D7A9F" w:rsidRPr="001D7A9F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E75411" w:rsidRDefault="00E75411" w:rsidP="001D7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1D7A9F" w:rsidRPr="00460BD5" w:rsidRDefault="00E75411" w:rsidP="001D7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руб. </w:t>
            </w:r>
            <w:proofErr w:type="spellStart"/>
            <w:r>
              <w:rPr>
                <w:rFonts w:ascii="Times New Roman" w:hAnsi="Times New Roman" w:cs="Times New Roman"/>
              </w:rPr>
              <w:t>соб.ср-ва</w:t>
            </w:r>
            <w:proofErr w:type="spellEnd"/>
          </w:p>
        </w:tc>
        <w:tc>
          <w:tcPr>
            <w:tcW w:w="992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15 чел.</w:t>
            </w:r>
          </w:p>
        </w:tc>
      </w:tr>
      <w:tr w:rsidR="001D7A9F" w:rsidRPr="00460BD5" w:rsidTr="0063044A">
        <w:tc>
          <w:tcPr>
            <w:tcW w:w="709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147.</w:t>
            </w: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2587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1D7A9F" w:rsidRPr="001D7A9F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Молодёжь</w:t>
            </w:r>
          </w:p>
        </w:tc>
        <w:tc>
          <w:tcPr>
            <w:tcW w:w="851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10 чел.</w:t>
            </w:r>
          </w:p>
        </w:tc>
      </w:tr>
      <w:tr w:rsidR="001D7A9F" w:rsidRPr="00460BD5" w:rsidTr="0063044A">
        <w:tc>
          <w:tcPr>
            <w:tcW w:w="709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148.</w:t>
            </w: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2587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«Письмо Деду Морозу»</w:t>
            </w:r>
          </w:p>
        </w:tc>
        <w:tc>
          <w:tcPr>
            <w:tcW w:w="2516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Акция общественной организации «Рука помощи»</w:t>
            </w:r>
          </w:p>
        </w:tc>
        <w:tc>
          <w:tcPr>
            <w:tcW w:w="1517" w:type="dxa"/>
          </w:tcPr>
          <w:p w:rsidR="001D7A9F" w:rsidRPr="001D7A9F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26 чел.</w:t>
            </w:r>
          </w:p>
        </w:tc>
      </w:tr>
      <w:tr w:rsidR="001D7A9F" w:rsidRPr="00460BD5" w:rsidTr="0063044A">
        <w:tc>
          <w:tcPr>
            <w:tcW w:w="709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149.</w:t>
            </w: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2587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«Мастерская Деда Мороза»</w:t>
            </w:r>
          </w:p>
        </w:tc>
        <w:tc>
          <w:tcPr>
            <w:tcW w:w="2516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Выставка детских работ кружка «Фантазия»</w:t>
            </w:r>
          </w:p>
        </w:tc>
        <w:tc>
          <w:tcPr>
            <w:tcW w:w="1517" w:type="dxa"/>
          </w:tcPr>
          <w:p w:rsidR="001D7A9F" w:rsidRPr="001D7A9F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40 чел.</w:t>
            </w:r>
          </w:p>
        </w:tc>
      </w:tr>
      <w:tr w:rsidR="001D7A9F" w:rsidRPr="00460BD5" w:rsidTr="0063044A">
        <w:tc>
          <w:tcPr>
            <w:tcW w:w="709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150.</w:t>
            </w: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2587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 xml:space="preserve">«24 декабря-День воинской </w:t>
            </w:r>
            <w:proofErr w:type="gramStart"/>
            <w:r w:rsidRPr="001D7A9F">
              <w:rPr>
                <w:rFonts w:ascii="Times New Roman" w:hAnsi="Times New Roman" w:cs="Times New Roman"/>
              </w:rPr>
              <w:t>Славы»-</w:t>
            </w:r>
            <w:proofErr w:type="gramEnd"/>
            <w:r w:rsidRPr="001D7A9F">
              <w:rPr>
                <w:rFonts w:ascii="Times New Roman" w:hAnsi="Times New Roman" w:cs="Times New Roman"/>
              </w:rPr>
              <w:t>устный журнал</w:t>
            </w:r>
          </w:p>
        </w:tc>
        <w:tc>
          <w:tcPr>
            <w:tcW w:w="2516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Патриотическое воспитание</w:t>
            </w:r>
          </w:p>
        </w:tc>
        <w:tc>
          <w:tcPr>
            <w:tcW w:w="1517" w:type="dxa"/>
          </w:tcPr>
          <w:p w:rsidR="001D7A9F" w:rsidRPr="001D7A9F" w:rsidRDefault="00800A8C" w:rsidP="001D7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10 чел.</w:t>
            </w:r>
          </w:p>
        </w:tc>
      </w:tr>
      <w:tr w:rsidR="001D7A9F" w:rsidRPr="00460BD5" w:rsidTr="0063044A">
        <w:tc>
          <w:tcPr>
            <w:tcW w:w="709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151.</w:t>
            </w: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2587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 xml:space="preserve">Информационный пост «24 декабря-День воинской </w:t>
            </w:r>
            <w:proofErr w:type="gramStart"/>
            <w:r w:rsidRPr="001D7A9F">
              <w:rPr>
                <w:rFonts w:ascii="Times New Roman" w:hAnsi="Times New Roman" w:cs="Times New Roman"/>
              </w:rPr>
              <w:t>Славы»-</w:t>
            </w:r>
            <w:proofErr w:type="gramEnd"/>
          </w:p>
        </w:tc>
        <w:tc>
          <w:tcPr>
            <w:tcW w:w="2516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Патриотическое воспитание</w:t>
            </w:r>
          </w:p>
        </w:tc>
        <w:tc>
          <w:tcPr>
            <w:tcW w:w="1517" w:type="dxa"/>
          </w:tcPr>
          <w:p w:rsidR="001D7A9F" w:rsidRPr="001D7A9F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851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7A9F" w:rsidRPr="00460BD5" w:rsidTr="0063044A">
        <w:tc>
          <w:tcPr>
            <w:tcW w:w="709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152.</w:t>
            </w: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2587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Детский новогодний праздник</w:t>
            </w:r>
          </w:p>
        </w:tc>
        <w:tc>
          <w:tcPr>
            <w:tcW w:w="2516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Работа с детьми</w:t>
            </w:r>
          </w:p>
        </w:tc>
        <w:tc>
          <w:tcPr>
            <w:tcW w:w="1517" w:type="dxa"/>
          </w:tcPr>
          <w:p w:rsidR="001D7A9F" w:rsidRPr="001D7A9F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</w:tcPr>
          <w:p w:rsidR="001D7A9F" w:rsidRPr="00460BD5" w:rsidRDefault="00E75411" w:rsidP="001D7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 руб. </w:t>
            </w:r>
            <w:proofErr w:type="spellStart"/>
            <w:r>
              <w:rPr>
                <w:rFonts w:ascii="Times New Roman" w:hAnsi="Times New Roman" w:cs="Times New Roman"/>
              </w:rPr>
              <w:t>соб.ср-ва</w:t>
            </w:r>
            <w:proofErr w:type="spellEnd"/>
          </w:p>
        </w:tc>
        <w:tc>
          <w:tcPr>
            <w:tcW w:w="992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25 чел.</w:t>
            </w:r>
          </w:p>
        </w:tc>
      </w:tr>
      <w:tr w:rsidR="001D7A9F" w:rsidRPr="00460BD5" w:rsidTr="0063044A">
        <w:tc>
          <w:tcPr>
            <w:tcW w:w="709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155.</w:t>
            </w: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2587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«Поздравление с новым годом»</w:t>
            </w:r>
          </w:p>
        </w:tc>
        <w:tc>
          <w:tcPr>
            <w:tcW w:w="2516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Работа с инвалидами</w:t>
            </w:r>
          </w:p>
        </w:tc>
        <w:tc>
          <w:tcPr>
            <w:tcW w:w="1517" w:type="dxa"/>
          </w:tcPr>
          <w:p w:rsidR="001D7A9F" w:rsidRPr="001D7A9F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12 чел.</w:t>
            </w:r>
          </w:p>
        </w:tc>
      </w:tr>
      <w:tr w:rsidR="001D7A9F" w:rsidRPr="00460BD5" w:rsidTr="0063044A">
        <w:tc>
          <w:tcPr>
            <w:tcW w:w="709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156.</w:t>
            </w: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 xml:space="preserve">28.12 </w:t>
            </w:r>
          </w:p>
        </w:tc>
        <w:tc>
          <w:tcPr>
            <w:tcW w:w="2587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Новогодний праздник для детей начальной школы</w:t>
            </w:r>
          </w:p>
        </w:tc>
        <w:tc>
          <w:tcPr>
            <w:tcW w:w="2516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Работа с детьми</w:t>
            </w:r>
          </w:p>
        </w:tc>
        <w:tc>
          <w:tcPr>
            <w:tcW w:w="1517" w:type="dxa"/>
          </w:tcPr>
          <w:p w:rsidR="001D7A9F" w:rsidRPr="001D7A9F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45 чел.</w:t>
            </w:r>
          </w:p>
        </w:tc>
      </w:tr>
      <w:tr w:rsidR="001D7A9F" w:rsidRPr="00460BD5" w:rsidTr="0063044A">
        <w:tc>
          <w:tcPr>
            <w:tcW w:w="709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157.</w:t>
            </w: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30.12</w:t>
            </w:r>
          </w:p>
        </w:tc>
        <w:tc>
          <w:tcPr>
            <w:tcW w:w="2587" w:type="dxa"/>
          </w:tcPr>
          <w:p w:rsidR="001D7A9F" w:rsidRPr="001D7A9F" w:rsidRDefault="001D7A9F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 xml:space="preserve">«Проводы старого </w:t>
            </w:r>
            <w:proofErr w:type="gramStart"/>
            <w:r w:rsidRPr="001D7A9F">
              <w:rPr>
                <w:rFonts w:ascii="Times New Roman" w:hAnsi="Times New Roman" w:cs="Times New Roman"/>
              </w:rPr>
              <w:t>года»-</w:t>
            </w:r>
            <w:proofErr w:type="gramEnd"/>
            <w:r w:rsidRPr="001D7A9F">
              <w:rPr>
                <w:rFonts w:ascii="Times New Roman" w:hAnsi="Times New Roman" w:cs="Times New Roman"/>
              </w:rPr>
              <w:t xml:space="preserve"> развлекательная программа</w:t>
            </w:r>
          </w:p>
        </w:tc>
        <w:tc>
          <w:tcPr>
            <w:tcW w:w="2516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D7A9F" w:rsidRPr="001D7A9F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Взрослое население</w:t>
            </w:r>
          </w:p>
        </w:tc>
        <w:tc>
          <w:tcPr>
            <w:tcW w:w="851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1D7A9F" w:rsidRPr="001D7A9F" w:rsidRDefault="001D7A9F" w:rsidP="001D7A9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11 чел.</w:t>
            </w:r>
          </w:p>
        </w:tc>
      </w:tr>
    </w:tbl>
    <w:p w:rsidR="00CF5FFE" w:rsidRPr="00460BD5" w:rsidRDefault="00CF5FFE" w:rsidP="00D30093">
      <w:pPr>
        <w:jc w:val="center"/>
        <w:rPr>
          <w:rFonts w:ascii="Times New Roman" w:hAnsi="Times New Roman" w:cs="Times New Roman"/>
          <w:b/>
        </w:rPr>
      </w:pPr>
    </w:p>
    <w:p w:rsidR="00D30093" w:rsidRPr="00460BD5" w:rsidRDefault="00D30093" w:rsidP="00D30093">
      <w:pPr>
        <w:jc w:val="center"/>
        <w:rPr>
          <w:rFonts w:ascii="Times New Roman" w:hAnsi="Times New Roman" w:cs="Times New Roman"/>
          <w:b/>
        </w:rPr>
      </w:pPr>
    </w:p>
    <w:p w:rsidR="002C5194" w:rsidRPr="00460BD5" w:rsidRDefault="002C5194" w:rsidP="00D30093">
      <w:pPr>
        <w:jc w:val="center"/>
        <w:rPr>
          <w:rFonts w:ascii="Times New Roman" w:hAnsi="Times New Roman" w:cs="Times New Roman"/>
          <w:b/>
        </w:rPr>
      </w:pPr>
      <w:r w:rsidRPr="00460BD5">
        <w:rPr>
          <w:rFonts w:ascii="Times New Roman" w:hAnsi="Times New Roman" w:cs="Times New Roman"/>
          <w:b/>
        </w:rPr>
        <w:t>2. Гастрольно-концертная деятельность коллективов художественной самодеятельности</w:t>
      </w:r>
    </w:p>
    <w:tbl>
      <w:tblPr>
        <w:tblStyle w:val="a4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2127"/>
        <w:gridCol w:w="1896"/>
        <w:gridCol w:w="1931"/>
        <w:gridCol w:w="709"/>
        <w:gridCol w:w="709"/>
        <w:gridCol w:w="709"/>
        <w:gridCol w:w="708"/>
        <w:gridCol w:w="1276"/>
      </w:tblGrid>
      <w:tr w:rsidR="0080594B" w:rsidRPr="00460BD5" w:rsidTr="00246830">
        <w:trPr>
          <w:trHeight w:val="173"/>
        </w:trPr>
        <w:tc>
          <w:tcPr>
            <w:tcW w:w="850" w:type="dxa"/>
            <w:vMerge w:val="restart"/>
          </w:tcPr>
          <w:p w:rsidR="00105825" w:rsidRPr="00460BD5" w:rsidRDefault="00105825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127" w:type="dxa"/>
            <w:vMerge w:val="restart"/>
          </w:tcPr>
          <w:p w:rsidR="00105825" w:rsidRPr="00460BD5" w:rsidRDefault="00105825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Место выступления</w:t>
            </w:r>
          </w:p>
        </w:tc>
        <w:tc>
          <w:tcPr>
            <w:tcW w:w="1896" w:type="dxa"/>
            <w:vMerge w:val="restart"/>
          </w:tcPr>
          <w:p w:rsidR="00105825" w:rsidRPr="00460BD5" w:rsidRDefault="00105825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Коллектив</w:t>
            </w:r>
          </w:p>
        </w:tc>
        <w:tc>
          <w:tcPr>
            <w:tcW w:w="1931" w:type="dxa"/>
            <w:vMerge w:val="restart"/>
          </w:tcPr>
          <w:p w:rsidR="00105825" w:rsidRPr="00460BD5" w:rsidRDefault="00105825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Название спектакля (концерта)</w:t>
            </w:r>
          </w:p>
        </w:tc>
        <w:tc>
          <w:tcPr>
            <w:tcW w:w="1418" w:type="dxa"/>
            <w:gridSpan w:val="2"/>
          </w:tcPr>
          <w:p w:rsidR="00105825" w:rsidRPr="00460BD5" w:rsidRDefault="0080594B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Кол</w:t>
            </w:r>
            <w:r w:rsidR="00105825" w:rsidRPr="00460BD5">
              <w:rPr>
                <w:rFonts w:ascii="Times New Roman" w:hAnsi="Times New Roman" w:cs="Times New Roman"/>
              </w:rPr>
              <w:t>ичество спектаклей (концертов)</w:t>
            </w:r>
          </w:p>
        </w:tc>
        <w:tc>
          <w:tcPr>
            <w:tcW w:w="2693" w:type="dxa"/>
            <w:gridSpan w:val="3"/>
          </w:tcPr>
          <w:p w:rsidR="00105825" w:rsidRPr="00460BD5" w:rsidRDefault="0080594B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Количество обслуженных зрителей</w:t>
            </w:r>
          </w:p>
        </w:tc>
      </w:tr>
      <w:tr w:rsidR="0080594B" w:rsidRPr="00460BD5" w:rsidTr="00246830">
        <w:trPr>
          <w:cantSplit/>
          <w:trHeight w:val="1134"/>
        </w:trPr>
        <w:tc>
          <w:tcPr>
            <w:tcW w:w="850" w:type="dxa"/>
            <w:vMerge/>
          </w:tcPr>
          <w:p w:rsidR="00105825" w:rsidRPr="00460BD5" w:rsidRDefault="00105825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</w:tcPr>
          <w:p w:rsidR="00105825" w:rsidRPr="00460BD5" w:rsidRDefault="00105825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:rsidR="00105825" w:rsidRPr="00460BD5" w:rsidRDefault="00105825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  <w:vMerge/>
          </w:tcPr>
          <w:p w:rsidR="00105825" w:rsidRPr="00460BD5" w:rsidRDefault="00105825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105825" w:rsidRPr="00460BD5" w:rsidRDefault="0080594B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09" w:type="dxa"/>
          </w:tcPr>
          <w:p w:rsidR="00105825" w:rsidRPr="00460BD5" w:rsidRDefault="0080594B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В т.ч</w:t>
            </w:r>
          </w:p>
          <w:p w:rsidR="0080594B" w:rsidRPr="00460BD5" w:rsidRDefault="0080594B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Для детей</w:t>
            </w:r>
          </w:p>
        </w:tc>
        <w:tc>
          <w:tcPr>
            <w:tcW w:w="709" w:type="dxa"/>
            <w:textDirection w:val="btLr"/>
          </w:tcPr>
          <w:p w:rsidR="00105825" w:rsidRPr="00460BD5" w:rsidRDefault="0080594B" w:rsidP="0054247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08" w:type="dxa"/>
          </w:tcPr>
          <w:p w:rsidR="00105825" w:rsidRPr="00460BD5" w:rsidRDefault="0080594B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В т.ч детей</w:t>
            </w:r>
          </w:p>
        </w:tc>
        <w:tc>
          <w:tcPr>
            <w:tcW w:w="1276" w:type="dxa"/>
          </w:tcPr>
          <w:p w:rsidR="00105825" w:rsidRPr="00460BD5" w:rsidRDefault="0080594B" w:rsidP="0080594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60BD5">
              <w:rPr>
                <w:rFonts w:ascii="Times New Roman" w:hAnsi="Times New Roman" w:cs="Times New Roman"/>
              </w:rPr>
              <w:t>Кроме того</w:t>
            </w:r>
            <w:proofErr w:type="gramEnd"/>
            <w:r w:rsidRPr="00460BD5">
              <w:rPr>
                <w:rFonts w:ascii="Times New Roman" w:hAnsi="Times New Roman" w:cs="Times New Roman"/>
              </w:rPr>
              <w:t xml:space="preserve"> благотворительно</w:t>
            </w:r>
          </w:p>
        </w:tc>
      </w:tr>
      <w:tr w:rsidR="007D79BB" w:rsidRPr="00460BD5" w:rsidTr="00246830">
        <w:tc>
          <w:tcPr>
            <w:tcW w:w="850" w:type="dxa"/>
          </w:tcPr>
          <w:p w:rsidR="007D79BB" w:rsidRPr="001C1F20" w:rsidRDefault="007D79BB" w:rsidP="001D7A9F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08.01</w:t>
            </w:r>
          </w:p>
        </w:tc>
        <w:tc>
          <w:tcPr>
            <w:tcW w:w="2127" w:type="dxa"/>
          </w:tcPr>
          <w:p w:rsidR="007D79BB" w:rsidRPr="001C1F20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РСКЦ </w:t>
            </w:r>
            <w:proofErr w:type="spellStart"/>
            <w:r w:rsidRPr="001C1F20">
              <w:rPr>
                <w:rFonts w:ascii="Times New Roman" w:hAnsi="Times New Roman" w:cs="Times New Roman"/>
              </w:rPr>
              <w:t>им.С</w:t>
            </w:r>
            <w:proofErr w:type="spellEnd"/>
            <w:r w:rsidRPr="001C1F2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C1F20">
              <w:rPr>
                <w:rFonts w:ascii="Times New Roman" w:hAnsi="Times New Roman" w:cs="Times New Roman"/>
              </w:rPr>
              <w:t>Жданько</w:t>
            </w:r>
            <w:proofErr w:type="spellEnd"/>
          </w:p>
        </w:tc>
        <w:tc>
          <w:tcPr>
            <w:tcW w:w="1896" w:type="dxa"/>
          </w:tcPr>
          <w:p w:rsidR="007D79BB" w:rsidRPr="001C1F20" w:rsidRDefault="007D79BB" w:rsidP="007D79BB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Театральный коллектив «</w:t>
            </w:r>
            <w:proofErr w:type="gramStart"/>
            <w:r w:rsidRPr="001C1F20">
              <w:rPr>
                <w:rFonts w:ascii="Times New Roman" w:hAnsi="Times New Roman" w:cs="Times New Roman"/>
              </w:rPr>
              <w:t>ПиК»-</w:t>
            </w:r>
            <w:proofErr w:type="gramEnd"/>
            <w:r w:rsidRPr="001C1F20">
              <w:rPr>
                <w:rFonts w:ascii="Times New Roman" w:hAnsi="Times New Roman" w:cs="Times New Roman"/>
              </w:rPr>
              <w:t>26 чел</w:t>
            </w:r>
          </w:p>
        </w:tc>
        <w:tc>
          <w:tcPr>
            <w:tcW w:w="1931" w:type="dxa"/>
          </w:tcPr>
          <w:p w:rsidR="007D79BB" w:rsidRPr="001C1F20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Start"/>
            <w:r w:rsidRPr="001C1F20">
              <w:rPr>
                <w:rFonts w:ascii="Times New Roman" w:hAnsi="Times New Roman" w:cs="Times New Roman"/>
              </w:rPr>
              <w:t>МорозКО</w:t>
            </w:r>
            <w:proofErr w:type="spellEnd"/>
            <w:r w:rsidRPr="001C1F20">
              <w:rPr>
                <w:rFonts w:ascii="Times New Roman" w:hAnsi="Times New Roman" w:cs="Times New Roman"/>
              </w:rPr>
              <w:t>»-</w:t>
            </w:r>
            <w:proofErr w:type="gramEnd"/>
            <w:r w:rsidRPr="001C1F20">
              <w:rPr>
                <w:rFonts w:ascii="Times New Roman" w:hAnsi="Times New Roman" w:cs="Times New Roman"/>
              </w:rPr>
              <w:t xml:space="preserve"> новогодний спектакль</w:t>
            </w:r>
          </w:p>
        </w:tc>
        <w:tc>
          <w:tcPr>
            <w:tcW w:w="709" w:type="dxa"/>
          </w:tcPr>
          <w:p w:rsidR="007D79BB" w:rsidRPr="001C1F20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D79BB" w:rsidRPr="001C1F20" w:rsidRDefault="007D79BB" w:rsidP="007D79BB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D79BB" w:rsidRPr="001C1F20" w:rsidRDefault="007D79BB" w:rsidP="007D79BB">
            <w:pPr>
              <w:pStyle w:val="a5"/>
              <w:ind w:left="0"/>
              <w:jc w:val="center"/>
            </w:pPr>
            <w:r w:rsidRPr="001C1F20">
              <w:t>174 чел.</w:t>
            </w:r>
          </w:p>
          <w:p w:rsidR="007D79BB" w:rsidRPr="001C1F20" w:rsidRDefault="007D79BB" w:rsidP="007D79BB">
            <w:pPr>
              <w:pStyle w:val="a5"/>
              <w:ind w:left="0"/>
              <w:jc w:val="center"/>
            </w:pPr>
            <w:r w:rsidRPr="001C1F20">
              <w:t>Билет- 100 руб.</w:t>
            </w:r>
          </w:p>
        </w:tc>
        <w:tc>
          <w:tcPr>
            <w:tcW w:w="708" w:type="dxa"/>
          </w:tcPr>
          <w:p w:rsidR="007D79BB" w:rsidRPr="000B1519" w:rsidRDefault="007D79BB" w:rsidP="007D79BB">
            <w:pPr>
              <w:pStyle w:val="a5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79BB" w:rsidRPr="00460BD5" w:rsidTr="00246830">
        <w:tc>
          <w:tcPr>
            <w:tcW w:w="850" w:type="dxa"/>
          </w:tcPr>
          <w:p w:rsidR="007D79BB" w:rsidRPr="001C1F20" w:rsidRDefault="007D79BB" w:rsidP="001D7A9F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2127" w:type="dxa"/>
          </w:tcPr>
          <w:p w:rsidR="007D79BB" w:rsidRPr="001C1F20" w:rsidRDefault="007D79BB" w:rsidP="007D79BB">
            <w:pPr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ГДК </w:t>
            </w:r>
            <w:proofErr w:type="spellStart"/>
            <w:r w:rsidRPr="001C1F20">
              <w:rPr>
                <w:rFonts w:ascii="Times New Roman" w:hAnsi="Times New Roman" w:cs="Times New Roman"/>
              </w:rPr>
              <w:t>р.п</w:t>
            </w:r>
            <w:proofErr w:type="spellEnd"/>
            <w:r w:rsidRPr="001C1F2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C1F20">
              <w:rPr>
                <w:rFonts w:ascii="Times New Roman" w:hAnsi="Times New Roman" w:cs="Times New Roman"/>
              </w:rPr>
              <w:t>Линёво</w:t>
            </w:r>
            <w:proofErr w:type="spellEnd"/>
          </w:p>
        </w:tc>
        <w:tc>
          <w:tcPr>
            <w:tcW w:w="1896" w:type="dxa"/>
          </w:tcPr>
          <w:p w:rsidR="007D79BB" w:rsidRPr="001C1F20" w:rsidRDefault="007D79BB" w:rsidP="007D79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Группа «</w:t>
            </w:r>
            <w:proofErr w:type="gramStart"/>
            <w:r w:rsidRPr="001C1F20">
              <w:rPr>
                <w:rFonts w:ascii="Times New Roman" w:hAnsi="Times New Roman" w:cs="Times New Roman"/>
              </w:rPr>
              <w:t>Созвучие»-</w:t>
            </w:r>
            <w:proofErr w:type="gramEnd"/>
            <w:r w:rsidRPr="001C1F20">
              <w:rPr>
                <w:rFonts w:ascii="Times New Roman" w:hAnsi="Times New Roman" w:cs="Times New Roman"/>
              </w:rPr>
              <w:t>8 чел</w:t>
            </w:r>
          </w:p>
        </w:tc>
        <w:tc>
          <w:tcPr>
            <w:tcW w:w="1931" w:type="dxa"/>
          </w:tcPr>
          <w:p w:rsidR="007D79BB" w:rsidRPr="001C1F20" w:rsidRDefault="007D79BB" w:rsidP="007D79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Концерт </w:t>
            </w:r>
            <w:proofErr w:type="spellStart"/>
            <w:r w:rsidRPr="001C1F20">
              <w:rPr>
                <w:rFonts w:ascii="Times New Roman" w:hAnsi="Times New Roman" w:cs="Times New Roman"/>
              </w:rPr>
              <w:t>посв</w:t>
            </w:r>
            <w:proofErr w:type="spellEnd"/>
            <w:r w:rsidRPr="001C1F20">
              <w:rPr>
                <w:rFonts w:ascii="Times New Roman" w:hAnsi="Times New Roman" w:cs="Times New Roman"/>
              </w:rPr>
              <w:t>. 8-марта</w:t>
            </w:r>
          </w:p>
        </w:tc>
        <w:tc>
          <w:tcPr>
            <w:tcW w:w="709" w:type="dxa"/>
          </w:tcPr>
          <w:p w:rsidR="007D79BB" w:rsidRPr="001C1F20" w:rsidRDefault="007D79BB" w:rsidP="007D79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D79BB" w:rsidRPr="000B1519" w:rsidRDefault="007D79BB" w:rsidP="007D79BB">
            <w:pPr>
              <w:pStyle w:val="a5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7D79BB" w:rsidRPr="000B1519" w:rsidRDefault="007D79BB" w:rsidP="007D79BB">
            <w:pPr>
              <w:pStyle w:val="a5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7D79BB" w:rsidRPr="000B1519" w:rsidRDefault="007D79BB" w:rsidP="007D79BB">
            <w:pPr>
              <w:pStyle w:val="a5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D79BB" w:rsidRPr="00460BD5" w:rsidRDefault="007D79BB" w:rsidP="007D79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F20" w:rsidRPr="00460BD5" w:rsidTr="00246830">
        <w:tc>
          <w:tcPr>
            <w:tcW w:w="850" w:type="dxa"/>
          </w:tcPr>
          <w:p w:rsidR="001C1F20" w:rsidRPr="001C1F20" w:rsidRDefault="001C1F20" w:rsidP="001D7A9F">
            <w:pPr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2127" w:type="dxa"/>
          </w:tcPr>
          <w:p w:rsidR="001C1F20" w:rsidRPr="001C1F20" w:rsidRDefault="001C1F20" w:rsidP="001C1F20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РСКЦ </w:t>
            </w:r>
            <w:proofErr w:type="spellStart"/>
            <w:r w:rsidRPr="001C1F20">
              <w:rPr>
                <w:rFonts w:ascii="Times New Roman" w:hAnsi="Times New Roman" w:cs="Times New Roman"/>
              </w:rPr>
              <w:t>им.С.Жданько</w:t>
            </w:r>
            <w:proofErr w:type="spellEnd"/>
          </w:p>
        </w:tc>
        <w:tc>
          <w:tcPr>
            <w:tcW w:w="1896" w:type="dxa"/>
          </w:tcPr>
          <w:p w:rsidR="001C1F20" w:rsidRPr="001C1F20" w:rsidRDefault="001C1F20" w:rsidP="001C1F20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в/к «</w:t>
            </w:r>
            <w:proofErr w:type="gramStart"/>
            <w:r w:rsidRPr="001C1F20">
              <w:rPr>
                <w:rFonts w:ascii="Times New Roman" w:hAnsi="Times New Roman" w:cs="Times New Roman"/>
              </w:rPr>
              <w:t>Созвучие»-</w:t>
            </w:r>
            <w:proofErr w:type="gramEnd"/>
            <w:r w:rsidRPr="001C1F20">
              <w:rPr>
                <w:rFonts w:ascii="Times New Roman" w:hAnsi="Times New Roman" w:cs="Times New Roman"/>
              </w:rPr>
              <w:t xml:space="preserve"> 6 чел.</w:t>
            </w:r>
          </w:p>
        </w:tc>
        <w:tc>
          <w:tcPr>
            <w:tcW w:w="1931" w:type="dxa"/>
          </w:tcPr>
          <w:p w:rsidR="001C1F20" w:rsidRPr="001C1F20" w:rsidRDefault="001C1F20" w:rsidP="001C1F20">
            <w:pPr>
              <w:pStyle w:val="a5"/>
              <w:spacing w:line="48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Совещание</w:t>
            </w:r>
          </w:p>
          <w:p w:rsidR="001C1F20" w:rsidRPr="001C1F20" w:rsidRDefault="001C1F20" w:rsidP="001C1F20">
            <w:pPr>
              <w:pStyle w:val="a5"/>
              <w:spacing w:line="48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«О перспективах развития </w:t>
            </w:r>
            <w:proofErr w:type="spellStart"/>
            <w:r w:rsidRPr="001C1F20">
              <w:rPr>
                <w:rFonts w:ascii="Times New Roman" w:hAnsi="Times New Roman" w:cs="Times New Roman"/>
              </w:rPr>
              <w:t>Черепановского</w:t>
            </w:r>
            <w:proofErr w:type="spellEnd"/>
            <w:r w:rsidRPr="001C1F20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709" w:type="dxa"/>
          </w:tcPr>
          <w:p w:rsidR="001C1F20" w:rsidRPr="001C1F20" w:rsidRDefault="001C1F20" w:rsidP="001C1F20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1C1F20" w:rsidRPr="00460BD5" w:rsidRDefault="001C1F20" w:rsidP="001C1F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C1F20" w:rsidRPr="00460BD5" w:rsidRDefault="001C1F20" w:rsidP="001C1F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C1F20" w:rsidRPr="00460BD5" w:rsidRDefault="001C1F20" w:rsidP="001C1F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C1F20" w:rsidRPr="00460BD5" w:rsidRDefault="001C1F20" w:rsidP="001C1F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F20" w:rsidRPr="00460BD5" w:rsidTr="00246830">
        <w:tc>
          <w:tcPr>
            <w:tcW w:w="850" w:type="dxa"/>
          </w:tcPr>
          <w:p w:rsidR="001C1F20" w:rsidRPr="001C1F20" w:rsidRDefault="001C1F20" w:rsidP="001D7A9F">
            <w:pPr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04.09</w:t>
            </w:r>
          </w:p>
        </w:tc>
        <w:tc>
          <w:tcPr>
            <w:tcW w:w="2127" w:type="dxa"/>
          </w:tcPr>
          <w:p w:rsidR="001C1F20" w:rsidRPr="001C1F20" w:rsidRDefault="001C1F20" w:rsidP="001C1F20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Ипподром </w:t>
            </w:r>
            <w:proofErr w:type="spellStart"/>
            <w:r w:rsidRPr="001C1F20">
              <w:rPr>
                <w:rFonts w:ascii="Times New Roman" w:hAnsi="Times New Roman" w:cs="Times New Roman"/>
              </w:rPr>
              <w:t>г.Черепаново</w:t>
            </w:r>
            <w:proofErr w:type="spellEnd"/>
          </w:p>
        </w:tc>
        <w:tc>
          <w:tcPr>
            <w:tcW w:w="1896" w:type="dxa"/>
          </w:tcPr>
          <w:p w:rsidR="001C1F20" w:rsidRPr="001C1F20" w:rsidRDefault="001C1F20" w:rsidP="001C1F20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в/к «</w:t>
            </w:r>
            <w:proofErr w:type="gramStart"/>
            <w:r w:rsidRPr="001C1F20">
              <w:rPr>
                <w:rFonts w:ascii="Times New Roman" w:hAnsi="Times New Roman" w:cs="Times New Roman"/>
              </w:rPr>
              <w:t>Созвучие»-</w:t>
            </w:r>
            <w:proofErr w:type="gramEnd"/>
            <w:r w:rsidRPr="001C1F20">
              <w:rPr>
                <w:rFonts w:ascii="Times New Roman" w:hAnsi="Times New Roman" w:cs="Times New Roman"/>
              </w:rPr>
              <w:t xml:space="preserve"> 6 чел</w:t>
            </w:r>
          </w:p>
        </w:tc>
        <w:tc>
          <w:tcPr>
            <w:tcW w:w="1931" w:type="dxa"/>
          </w:tcPr>
          <w:p w:rsidR="001C1F20" w:rsidRPr="001C1F20" w:rsidRDefault="001C1F20" w:rsidP="001C1F20">
            <w:pPr>
              <w:pStyle w:val="a5"/>
              <w:spacing w:line="48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Выступление на </w:t>
            </w:r>
            <w:proofErr w:type="gramStart"/>
            <w:r w:rsidRPr="001C1F20">
              <w:rPr>
                <w:rFonts w:ascii="Times New Roman" w:hAnsi="Times New Roman" w:cs="Times New Roman"/>
              </w:rPr>
              <w:t>конно-</w:t>
            </w:r>
            <w:r w:rsidRPr="001C1F20">
              <w:rPr>
                <w:rFonts w:ascii="Times New Roman" w:hAnsi="Times New Roman" w:cs="Times New Roman"/>
              </w:rPr>
              <w:lastRenderedPageBreak/>
              <w:t>спортивных</w:t>
            </w:r>
            <w:proofErr w:type="gramEnd"/>
            <w:r w:rsidRPr="001C1F20">
              <w:rPr>
                <w:rFonts w:ascii="Times New Roman" w:hAnsi="Times New Roman" w:cs="Times New Roman"/>
              </w:rPr>
              <w:t xml:space="preserve"> соревнованиях</w:t>
            </w:r>
          </w:p>
        </w:tc>
        <w:tc>
          <w:tcPr>
            <w:tcW w:w="709" w:type="dxa"/>
          </w:tcPr>
          <w:p w:rsidR="001C1F20" w:rsidRPr="001C1F20" w:rsidRDefault="001C1F20" w:rsidP="001C1F20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</w:tcPr>
          <w:p w:rsidR="001C1F20" w:rsidRPr="00460BD5" w:rsidRDefault="001C1F20" w:rsidP="001C1F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C1F20" w:rsidRPr="00460BD5" w:rsidRDefault="001C1F20" w:rsidP="001C1F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C1F20" w:rsidRPr="00460BD5" w:rsidRDefault="001C1F20" w:rsidP="001C1F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C1F20" w:rsidRPr="00460BD5" w:rsidRDefault="001C1F20" w:rsidP="001C1F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370C" w:rsidRPr="00460BD5" w:rsidTr="00246830">
        <w:tc>
          <w:tcPr>
            <w:tcW w:w="850" w:type="dxa"/>
          </w:tcPr>
          <w:p w:rsidR="00DB370C" w:rsidRPr="00DB370C" w:rsidRDefault="00DB370C" w:rsidP="001D7A9F">
            <w:pPr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2127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 xml:space="preserve">РСКЦ </w:t>
            </w:r>
            <w:proofErr w:type="spellStart"/>
            <w:r w:rsidRPr="00DB370C">
              <w:rPr>
                <w:rFonts w:ascii="Times New Roman" w:hAnsi="Times New Roman" w:cs="Times New Roman"/>
              </w:rPr>
              <w:t>им.С.Жданько</w:t>
            </w:r>
            <w:proofErr w:type="spellEnd"/>
          </w:p>
        </w:tc>
        <w:tc>
          <w:tcPr>
            <w:tcW w:w="1896" w:type="dxa"/>
          </w:tcPr>
          <w:p w:rsidR="00DB370C" w:rsidRPr="00DB370C" w:rsidRDefault="00DB370C" w:rsidP="00DB370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B370C">
              <w:rPr>
                <w:rFonts w:ascii="Times New Roman" w:hAnsi="Times New Roman" w:cs="Times New Roman"/>
              </w:rPr>
              <w:t>Кожекина</w:t>
            </w:r>
            <w:proofErr w:type="spellEnd"/>
            <w:r w:rsidRPr="00DB370C">
              <w:rPr>
                <w:rFonts w:ascii="Times New Roman" w:hAnsi="Times New Roman" w:cs="Times New Roman"/>
              </w:rPr>
              <w:t xml:space="preserve"> В.Д.</w:t>
            </w:r>
          </w:p>
        </w:tc>
        <w:tc>
          <w:tcPr>
            <w:tcW w:w="1931" w:type="dxa"/>
          </w:tcPr>
          <w:p w:rsidR="00DB370C" w:rsidRPr="00DB370C" w:rsidRDefault="00DB370C" w:rsidP="00DB370C">
            <w:pPr>
              <w:pStyle w:val="a5"/>
              <w:spacing w:line="48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 xml:space="preserve">Участие в районной праздничной программе, </w:t>
            </w:r>
            <w:proofErr w:type="spellStart"/>
            <w:r w:rsidRPr="00DB370C">
              <w:rPr>
                <w:rFonts w:ascii="Times New Roman" w:hAnsi="Times New Roman" w:cs="Times New Roman"/>
              </w:rPr>
              <w:t>посв.Дню</w:t>
            </w:r>
            <w:proofErr w:type="spellEnd"/>
            <w:r w:rsidRPr="00DB370C">
              <w:rPr>
                <w:rFonts w:ascii="Times New Roman" w:hAnsi="Times New Roman" w:cs="Times New Roman"/>
              </w:rPr>
              <w:t xml:space="preserve"> полиции</w:t>
            </w:r>
          </w:p>
        </w:tc>
        <w:tc>
          <w:tcPr>
            <w:tcW w:w="709" w:type="dxa"/>
          </w:tcPr>
          <w:p w:rsidR="00DB370C" w:rsidRPr="00460BD5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DB370C" w:rsidRPr="00460BD5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B370C" w:rsidRPr="00460BD5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B370C" w:rsidRPr="00460BD5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B370C" w:rsidRPr="00460BD5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7A9F" w:rsidRPr="00460BD5" w:rsidTr="00246830">
        <w:tc>
          <w:tcPr>
            <w:tcW w:w="850" w:type="dxa"/>
          </w:tcPr>
          <w:p w:rsidR="001D7A9F" w:rsidRPr="001D7A9F" w:rsidRDefault="001D7A9F" w:rsidP="001D7A9F">
            <w:pPr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03.12</w:t>
            </w:r>
          </w:p>
        </w:tc>
        <w:tc>
          <w:tcPr>
            <w:tcW w:w="2127" w:type="dxa"/>
          </w:tcPr>
          <w:p w:rsidR="001D7A9F" w:rsidRPr="001D7A9F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 xml:space="preserve">РСКЦ </w:t>
            </w:r>
            <w:proofErr w:type="spellStart"/>
            <w:r w:rsidRPr="001D7A9F">
              <w:rPr>
                <w:rFonts w:ascii="Times New Roman" w:hAnsi="Times New Roman" w:cs="Times New Roman"/>
              </w:rPr>
              <w:t>им.С.Жданько</w:t>
            </w:r>
            <w:proofErr w:type="spellEnd"/>
          </w:p>
        </w:tc>
        <w:tc>
          <w:tcPr>
            <w:tcW w:w="1896" w:type="dxa"/>
          </w:tcPr>
          <w:p w:rsidR="001D7A9F" w:rsidRPr="001D7A9F" w:rsidRDefault="001D7A9F" w:rsidP="001D7A9F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в</w:t>
            </w:r>
            <w:r w:rsidRPr="001D7A9F">
              <w:rPr>
                <w:rFonts w:ascii="Times New Roman" w:hAnsi="Times New Roman" w:cs="Times New Roman"/>
                <w:lang w:val="en-US"/>
              </w:rPr>
              <w:t>/</w:t>
            </w:r>
            <w:r w:rsidRPr="001D7A9F">
              <w:rPr>
                <w:rFonts w:ascii="Times New Roman" w:hAnsi="Times New Roman" w:cs="Times New Roman"/>
              </w:rPr>
              <w:t>к «</w:t>
            </w:r>
            <w:proofErr w:type="gramStart"/>
            <w:r w:rsidRPr="001D7A9F">
              <w:rPr>
                <w:rFonts w:ascii="Times New Roman" w:hAnsi="Times New Roman" w:cs="Times New Roman"/>
              </w:rPr>
              <w:t>Созвучие»-</w:t>
            </w:r>
            <w:proofErr w:type="gramEnd"/>
            <w:r w:rsidRPr="001D7A9F">
              <w:rPr>
                <w:rFonts w:ascii="Times New Roman" w:hAnsi="Times New Roman" w:cs="Times New Roman"/>
              </w:rPr>
              <w:t>7 чел.</w:t>
            </w:r>
          </w:p>
        </w:tc>
        <w:tc>
          <w:tcPr>
            <w:tcW w:w="1931" w:type="dxa"/>
          </w:tcPr>
          <w:p w:rsidR="001D7A9F" w:rsidRPr="001D7A9F" w:rsidRDefault="001D7A9F" w:rsidP="001D7A9F">
            <w:pPr>
              <w:pStyle w:val="a5"/>
              <w:spacing w:line="48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1D7A9F">
              <w:rPr>
                <w:rFonts w:ascii="Times New Roman" w:hAnsi="Times New Roman" w:cs="Times New Roman"/>
              </w:rPr>
              <w:t>Участие в районной программе «День урожая 2020»</w:t>
            </w:r>
          </w:p>
        </w:tc>
        <w:tc>
          <w:tcPr>
            <w:tcW w:w="709" w:type="dxa"/>
          </w:tcPr>
          <w:p w:rsidR="001D7A9F" w:rsidRPr="008222F1" w:rsidRDefault="001D7A9F" w:rsidP="001D7A9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D7A9F" w:rsidRPr="00460BD5" w:rsidRDefault="001D7A9F" w:rsidP="001D7A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A7736" w:rsidRDefault="009A7736" w:rsidP="001D7A9F">
      <w:pPr>
        <w:rPr>
          <w:rFonts w:ascii="Times New Roman" w:hAnsi="Times New Roman" w:cs="Times New Roman"/>
          <w:b/>
        </w:rPr>
      </w:pPr>
    </w:p>
    <w:p w:rsidR="009A7736" w:rsidRDefault="009A7736" w:rsidP="00D30093">
      <w:pPr>
        <w:jc w:val="center"/>
        <w:rPr>
          <w:rFonts w:ascii="Times New Roman" w:hAnsi="Times New Roman" w:cs="Times New Roman"/>
          <w:b/>
        </w:rPr>
      </w:pPr>
    </w:p>
    <w:p w:rsidR="0080594B" w:rsidRPr="00460BD5" w:rsidRDefault="0080594B" w:rsidP="00D30093">
      <w:pPr>
        <w:jc w:val="center"/>
        <w:rPr>
          <w:rFonts w:ascii="Times New Roman" w:hAnsi="Times New Roman" w:cs="Times New Roman"/>
          <w:b/>
        </w:rPr>
      </w:pPr>
      <w:r w:rsidRPr="00460BD5">
        <w:rPr>
          <w:rFonts w:ascii="Times New Roman" w:hAnsi="Times New Roman" w:cs="Times New Roman"/>
          <w:b/>
        </w:rPr>
        <w:t>3.Гастрольная деятельность областных театрально-зрелищных учреждений области</w:t>
      </w:r>
    </w:p>
    <w:tbl>
      <w:tblPr>
        <w:tblStyle w:val="a4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2127"/>
        <w:gridCol w:w="1896"/>
        <w:gridCol w:w="1790"/>
        <w:gridCol w:w="850"/>
        <w:gridCol w:w="709"/>
        <w:gridCol w:w="709"/>
        <w:gridCol w:w="708"/>
        <w:gridCol w:w="1276"/>
      </w:tblGrid>
      <w:tr w:rsidR="0080594B" w:rsidRPr="00460BD5" w:rsidTr="0080594B">
        <w:trPr>
          <w:trHeight w:val="173"/>
        </w:trPr>
        <w:tc>
          <w:tcPr>
            <w:tcW w:w="850" w:type="dxa"/>
            <w:vMerge w:val="restart"/>
          </w:tcPr>
          <w:p w:rsidR="0080594B" w:rsidRPr="00460BD5" w:rsidRDefault="0080594B" w:rsidP="001A1E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127" w:type="dxa"/>
            <w:vMerge w:val="restart"/>
          </w:tcPr>
          <w:p w:rsidR="0080594B" w:rsidRPr="00460BD5" w:rsidRDefault="0080594B" w:rsidP="001A1E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Место выступления</w:t>
            </w:r>
          </w:p>
        </w:tc>
        <w:tc>
          <w:tcPr>
            <w:tcW w:w="1896" w:type="dxa"/>
            <w:vMerge w:val="restart"/>
          </w:tcPr>
          <w:p w:rsidR="0080594B" w:rsidRPr="00460BD5" w:rsidRDefault="0080594B" w:rsidP="001A1E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Коллектив</w:t>
            </w:r>
          </w:p>
        </w:tc>
        <w:tc>
          <w:tcPr>
            <w:tcW w:w="1790" w:type="dxa"/>
            <w:vMerge w:val="restart"/>
          </w:tcPr>
          <w:p w:rsidR="0080594B" w:rsidRPr="00460BD5" w:rsidRDefault="0080594B" w:rsidP="001A1E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Название спектакля (концерта)</w:t>
            </w:r>
          </w:p>
        </w:tc>
        <w:tc>
          <w:tcPr>
            <w:tcW w:w="1559" w:type="dxa"/>
            <w:gridSpan w:val="2"/>
          </w:tcPr>
          <w:p w:rsidR="0080594B" w:rsidRPr="00460BD5" w:rsidRDefault="0080594B" w:rsidP="001A1E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Количество спектаклей (концертов)</w:t>
            </w:r>
          </w:p>
        </w:tc>
        <w:tc>
          <w:tcPr>
            <w:tcW w:w="2693" w:type="dxa"/>
            <w:gridSpan w:val="3"/>
          </w:tcPr>
          <w:p w:rsidR="0080594B" w:rsidRPr="00460BD5" w:rsidRDefault="0080594B" w:rsidP="001A1E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Количество обслуженных зрителей</w:t>
            </w:r>
          </w:p>
        </w:tc>
      </w:tr>
      <w:tr w:rsidR="0080594B" w:rsidRPr="00460BD5" w:rsidTr="00542474">
        <w:trPr>
          <w:cantSplit/>
          <w:trHeight w:val="1134"/>
        </w:trPr>
        <w:tc>
          <w:tcPr>
            <w:tcW w:w="850" w:type="dxa"/>
            <w:vMerge/>
          </w:tcPr>
          <w:p w:rsidR="0080594B" w:rsidRPr="00460BD5" w:rsidRDefault="0080594B" w:rsidP="001A1E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</w:tcPr>
          <w:p w:rsidR="0080594B" w:rsidRPr="00460BD5" w:rsidRDefault="0080594B" w:rsidP="001A1E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:rsidR="0080594B" w:rsidRPr="00460BD5" w:rsidRDefault="0080594B" w:rsidP="001A1E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0" w:type="dxa"/>
            <w:vMerge/>
          </w:tcPr>
          <w:p w:rsidR="0080594B" w:rsidRPr="00460BD5" w:rsidRDefault="0080594B" w:rsidP="001A1E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80594B" w:rsidRPr="00460BD5" w:rsidRDefault="0080594B" w:rsidP="001A1E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09" w:type="dxa"/>
          </w:tcPr>
          <w:p w:rsidR="0080594B" w:rsidRPr="00460BD5" w:rsidRDefault="0080594B" w:rsidP="001A1E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В т.ч</w:t>
            </w:r>
          </w:p>
          <w:p w:rsidR="0080594B" w:rsidRPr="00460BD5" w:rsidRDefault="0080594B" w:rsidP="001A1E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Для детей</w:t>
            </w:r>
          </w:p>
        </w:tc>
        <w:tc>
          <w:tcPr>
            <w:tcW w:w="709" w:type="dxa"/>
            <w:textDirection w:val="btLr"/>
          </w:tcPr>
          <w:p w:rsidR="0080594B" w:rsidRPr="00460BD5" w:rsidRDefault="0080594B" w:rsidP="0054247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08" w:type="dxa"/>
          </w:tcPr>
          <w:p w:rsidR="0080594B" w:rsidRPr="00460BD5" w:rsidRDefault="0080594B" w:rsidP="001A1E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В т.ч детей</w:t>
            </w:r>
          </w:p>
        </w:tc>
        <w:tc>
          <w:tcPr>
            <w:tcW w:w="1276" w:type="dxa"/>
          </w:tcPr>
          <w:p w:rsidR="0080594B" w:rsidRPr="00460BD5" w:rsidRDefault="0080594B" w:rsidP="001A1E9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60BD5">
              <w:rPr>
                <w:rFonts w:ascii="Times New Roman" w:hAnsi="Times New Roman" w:cs="Times New Roman"/>
              </w:rPr>
              <w:t>Кроме того</w:t>
            </w:r>
            <w:proofErr w:type="gramEnd"/>
            <w:r w:rsidRPr="00460BD5">
              <w:rPr>
                <w:rFonts w:ascii="Times New Roman" w:hAnsi="Times New Roman" w:cs="Times New Roman"/>
              </w:rPr>
              <w:t xml:space="preserve"> благотворительно</w:t>
            </w:r>
          </w:p>
        </w:tc>
      </w:tr>
      <w:tr w:rsidR="009A7736" w:rsidRPr="00460BD5" w:rsidTr="0080594B">
        <w:tc>
          <w:tcPr>
            <w:tcW w:w="850" w:type="dxa"/>
          </w:tcPr>
          <w:p w:rsidR="009A7736" w:rsidRPr="00460BD5" w:rsidRDefault="009A7736" w:rsidP="00842ABA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A7736" w:rsidRPr="00460BD5" w:rsidRDefault="009A7736" w:rsidP="009A7736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</w:tcPr>
          <w:p w:rsidR="009A7736" w:rsidRPr="00460BD5" w:rsidRDefault="009A7736" w:rsidP="00842ABA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</w:tcPr>
          <w:p w:rsidR="009A7736" w:rsidRPr="00460BD5" w:rsidRDefault="009A7736" w:rsidP="00842ABA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7736" w:rsidRPr="00460BD5" w:rsidRDefault="009A7736" w:rsidP="001A1E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7736" w:rsidRPr="00460BD5" w:rsidRDefault="009A7736" w:rsidP="001A1E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7736" w:rsidRPr="00460BD5" w:rsidRDefault="009A7736" w:rsidP="001A1E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A7736" w:rsidRPr="00460BD5" w:rsidRDefault="009A7736" w:rsidP="001A1E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7736" w:rsidRPr="00460BD5" w:rsidRDefault="009A7736" w:rsidP="001A1E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8726F" w:rsidRDefault="0088726F" w:rsidP="00D30093">
      <w:pPr>
        <w:jc w:val="center"/>
        <w:rPr>
          <w:rFonts w:ascii="Times New Roman" w:hAnsi="Times New Roman" w:cs="Times New Roman"/>
          <w:b/>
        </w:rPr>
      </w:pPr>
    </w:p>
    <w:p w:rsidR="00576B90" w:rsidRDefault="00576B90" w:rsidP="00D30093">
      <w:pPr>
        <w:jc w:val="center"/>
        <w:rPr>
          <w:rFonts w:ascii="Times New Roman" w:hAnsi="Times New Roman" w:cs="Times New Roman"/>
          <w:b/>
        </w:rPr>
      </w:pPr>
      <w:r w:rsidRPr="00460BD5">
        <w:rPr>
          <w:rFonts w:ascii="Times New Roman" w:hAnsi="Times New Roman" w:cs="Times New Roman"/>
          <w:b/>
        </w:rPr>
        <w:t>4. Материально-техническая база:</w:t>
      </w:r>
      <w:r w:rsidR="00800A8C">
        <w:rPr>
          <w:rFonts w:ascii="Times New Roman" w:hAnsi="Times New Roman" w:cs="Times New Roman"/>
          <w:b/>
        </w:rPr>
        <w:t xml:space="preserve"> </w:t>
      </w:r>
    </w:p>
    <w:p w:rsidR="001C1F20" w:rsidRPr="00460BD5" w:rsidRDefault="001C1F20" w:rsidP="00D30093">
      <w:pPr>
        <w:jc w:val="center"/>
        <w:rPr>
          <w:rFonts w:ascii="Times New Roman" w:hAnsi="Times New Roman" w:cs="Times New Roman"/>
          <w:b/>
        </w:rPr>
      </w:pPr>
    </w:p>
    <w:p w:rsidR="0080594B" w:rsidRPr="00460BD5" w:rsidRDefault="00576B90" w:rsidP="00D30093">
      <w:pPr>
        <w:jc w:val="center"/>
        <w:rPr>
          <w:rFonts w:ascii="Times New Roman" w:hAnsi="Times New Roman" w:cs="Times New Roman"/>
          <w:b/>
        </w:rPr>
      </w:pPr>
      <w:r w:rsidRPr="00460BD5">
        <w:rPr>
          <w:rFonts w:ascii="Times New Roman" w:hAnsi="Times New Roman" w:cs="Times New Roman"/>
          <w:b/>
        </w:rPr>
        <w:t>5.</w:t>
      </w:r>
      <w:r w:rsidR="0080594B" w:rsidRPr="00460BD5">
        <w:rPr>
          <w:rFonts w:ascii="Times New Roman" w:hAnsi="Times New Roman" w:cs="Times New Roman"/>
          <w:b/>
        </w:rPr>
        <w:t>Участие в районных, областных смотрах, конкурсах, мастер-классах, курсах повышения квалификации</w:t>
      </w:r>
    </w:p>
    <w:tbl>
      <w:tblPr>
        <w:tblStyle w:val="a4"/>
        <w:tblW w:w="10915" w:type="dxa"/>
        <w:tblInd w:w="-1026" w:type="dxa"/>
        <w:tblLook w:val="04A0" w:firstRow="1" w:lastRow="0" w:firstColumn="1" w:lastColumn="0" w:noHBand="0" w:noVBand="1"/>
      </w:tblPr>
      <w:tblGrid>
        <w:gridCol w:w="988"/>
        <w:gridCol w:w="2458"/>
        <w:gridCol w:w="3090"/>
        <w:gridCol w:w="2159"/>
        <w:gridCol w:w="2220"/>
      </w:tblGrid>
      <w:tr w:rsidR="002F01D2" w:rsidRPr="00460BD5" w:rsidTr="008B25BB">
        <w:tc>
          <w:tcPr>
            <w:tcW w:w="988" w:type="dxa"/>
          </w:tcPr>
          <w:p w:rsidR="002F01D2" w:rsidRPr="00460BD5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</w:p>
          <w:p w:rsidR="002F01D2" w:rsidRPr="00460BD5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458" w:type="dxa"/>
          </w:tcPr>
          <w:p w:rsidR="002F01D2" w:rsidRPr="00460BD5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</w:p>
          <w:p w:rsidR="002F01D2" w:rsidRPr="00460BD5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3090" w:type="dxa"/>
          </w:tcPr>
          <w:p w:rsidR="002F01D2" w:rsidRPr="00460BD5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</w:p>
          <w:p w:rsidR="002F01D2" w:rsidRPr="00460BD5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Место проведения</w:t>
            </w:r>
          </w:p>
        </w:tc>
        <w:tc>
          <w:tcPr>
            <w:tcW w:w="2159" w:type="dxa"/>
          </w:tcPr>
          <w:p w:rsidR="002F01D2" w:rsidRPr="00460BD5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ФИО участника (название коллектива), руководитель</w:t>
            </w:r>
          </w:p>
        </w:tc>
        <w:tc>
          <w:tcPr>
            <w:tcW w:w="2220" w:type="dxa"/>
          </w:tcPr>
          <w:p w:rsidR="002F01D2" w:rsidRPr="00460BD5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</w:p>
          <w:p w:rsidR="002F01D2" w:rsidRPr="00460BD5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результат</w:t>
            </w:r>
          </w:p>
        </w:tc>
      </w:tr>
      <w:tr w:rsidR="008B25BB" w:rsidRPr="00460BD5" w:rsidTr="008B25BB">
        <w:tc>
          <w:tcPr>
            <w:tcW w:w="98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245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Участие в «Празднике спорта» </w:t>
            </w:r>
            <w:proofErr w:type="spellStart"/>
            <w:r w:rsidRPr="001C1F20">
              <w:rPr>
                <w:rFonts w:ascii="Times New Roman" w:hAnsi="Times New Roman" w:cs="Times New Roman"/>
              </w:rPr>
              <w:t>Черепановского</w:t>
            </w:r>
            <w:proofErr w:type="spellEnd"/>
            <w:r w:rsidRPr="001C1F20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3090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РСКЦ им. </w:t>
            </w:r>
            <w:proofErr w:type="spellStart"/>
            <w:r w:rsidRPr="001C1F20">
              <w:rPr>
                <w:rFonts w:ascii="Times New Roman" w:hAnsi="Times New Roman" w:cs="Times New Roman"/>
              </w:rPr>
              <w:t>С.Жданько</w:t>
            </w:r>
            <w:proofErr w:type="spellEnd"/>
          </w:p>
        </w:tc>
        <w:tc>
          <w:tcPr>
            <w:tcW w:w="2159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В/к «</w:t>
            </w:r>
            <w:proofErr w:type="gramStart"/>
            <w:r w:rsidRPr="001C1F20">
              <w:rPr>
                <w:rFonts w:ascii="Times New Roman" w:hAnsi="Times New Roman" w:cs="Times New Roman"/>
              </w:rPr>
              <w:t>Созвучие»-</w:t>
            </w:r>
            <w:proofErr w:type="gramEnd"/>
            <w:r w:rsidRPr="001C1F20">
              <w:rPr>
                <w:rFonts w:ascii="Times New Roman" w:hAnsi="Times New Roman" w:cs="Times New Roman"/>
              </w:rPr>
              <w:t xml:space="preserve"> 6 чел</w:t>
            </w:r>
          </w:p>
        </w:tc>
        <w:tc>
          <w:tcPr>
            <w:tcW w:w="2220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1C1F20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01.02-02.02</w:t>
            </w:r>
          </w:p>
        </w:tc>
        <w:tc>
          <w:tcPr>
            <w:tcW w:w="2458" w:type="dxa"/>
          </w:tcPr>
          <w:p w:rsidR="008B25BB" w:rsidRPr="001C1F20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Областная творческая мастерская </w:t>
            </w:r>
            <w:r w:rsidRPr="001C1F20">
              <w:rPr>
                <w:rFonts w:ascii="Times New Roman" w:hAnsi="Times New Roman" w:cs="Times New Roman"/>
              </w:rPr>
              <w:lastRenderedPageBreak/>
              <w:t>«Технология ведения программ к 75-летию Победы в Великой Отечественной войне 1941-1945гг.</w:t>
            </w:r>
          </w:p>
        </w:tc>
        <w:tc>
          <w:tcPr>
            <w:tcW w:w="3090" w:type="dxa"/>
          </w:tcPr>
          <w:p w:rsidR="008B25BB" w:rsidRPr="001C1F20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lastRenderedPageBreak/>
              <w:t xml:space="preserve">НГОДНТ </w:t>
            </w:r>
            <w:proofErr w:type="spellStart"/>
            <w:r w:rsidRPr="001C1F20">
              <w:rPr>
                <w:rFonts w:ascii="Times New Roman" w:hAnsi="Times New Roman" w:cs="Times New Roman"/>
              </w:rPr>
              <w:t>г.Новосибирск</w:t>
            </w:r>
            <w:proofErr w:type="spellEnd"/>
          </w:p>
        </w:tc>
        <w:tc>
          <w:tcPr>
            <w:tcW w:w="2159" w:type="dxa"/>
          </w:tcPr>
          <w:p w:rsidR="008B25BB" w:rsidRPr="001C1F20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F20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1C1F20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2220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Сертификат</w:t>
            </w:r>
          </w:p>
        </w:tc>
      </w:tr>
      <w:tr w:rsidR="008B25BB" w:rsidRPr="00460BD5" w:rsidTr="008B25BB">
        <w:tc>
          <w:tcPr>
            <w:tcW w:w="988" w:type="dxa"/>
          </w:tcPr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</w:p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</w:p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01-02.02</w:t>
            </w:r>
          </w:p>
        </w:tc>
        <w:tc>
          <w:tcPr>
            <w:tcW w:w="2458" w:type="dxa"/>
          </w:tcPr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</w:p>
          <w:p w:rsidR="00800A8C" w:rsidRDefault="00800A8C" w:rsidP="008B25BB">
            <w:pPr>
              <w:rPr>
                <w:rFonts w:ascii="Times New Roman" w:hAnsi="Times New Roman" w:cs="Times New Roman"/>
              </w:rPr>
            </w:pPr>
          </w:p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Областная творческая мастерская «Технология ведения программ к 75-летию Победы в Великой Отечественной войне»</w:t>
            </w:r>
          </w:p>
        </w:tc>
        <w:tc>
          <w:tcPr>
            <w:tcW w:w="3090" w:type="dxa"/>
          </w:tcPr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</w:p>
          <w:p w:rsidR="008B25BB" w:rsidRDefault="008B25BB" w:rsidP="008B25BB">
            <w:pPr>
              <w:rPr>
                <w:rFonts w:ascii="Times New Roman" w:hAnsi="Times New Roman" w:cs="Times New Roman"/>
              </w:rPr>
            </w:pPr>
          </w:p>
          <w:p w:rsidR="00800A8C" w:rsidRPr="001C1F20" w:rsidRDefault="00800A8C" w:rsidP="008B25BB">
            <w:pPr>
              <w:rPr>
                <w:rFonts w:ascii="Times New Roman" w:hAnsi="Times New Roman" w:cs="Times New Roman"/>
              </w:rPr>
            </w:pPr>
          </w:p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г. Новосибирск НГОДНТ </w:t>
            </w:r>
          </w:p>
        </w:tc>
        <w:tc>
          <w:tcPr>
            <w:tcW w:w="2159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  <w:p w:rsid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  <w:p w:rsidR="00800A8C" w:rsidRPr="001C1F20" w:rsidRDefault="00800A8C" w:rsidP="008B25BB">
            <w:pPr>
              <w:jc w:val="center"/>
              <w:rPr>
                <w:rFonts w:ascii="Times New Roman" w:hAnsi="Times New Roman" w:cs="Times New Roman"/>
              </w:rPr>
            </w:pPr>
          </w:p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F20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1C1F20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2220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  <w:p w:rsidR="00537CD9" w:rsidRDefault="00537CD9" w:rsidP="008B25BB">
            <w:pPr>
              <w:jc w:val="center"/>
              <w:rPr>
                <w:rFonts w:ascii="Times New Roman" w:hAnsi="Times New Roman" w:cs="Times New Roman"/>
              </w:rPr>
            </w:pPr>
          </w:p>
          <w:p w:rsidR="008B25BB" w:rsidRPr="008B25BB" w:rsidRDefault="00537CD9" w:rsidP="008B2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Свидетельство</w:t>
            </w:r>
          </w:p>
        </w:tc>
      </w:tr>
      <w:tr w:rsidR="008B25BB" w:rsidRPr="00460BD5" w:rsidTr="008B25BB">
        <w:tc>
          <w:tcPr>
            <w:tcW w:w="988" w:type="dxa"/>
          </w:tcPr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24.02-29.02</w:t>
            </w:r>
          </w:p>
        </w:tc>
        <w:tc>
          <w:tcPr>
            <w:tcW w:w="2458" w:type="dxa"/>
          </w:tcPr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«Профессиональные компетенции художественного руководителя»</w:t>
            </w:r>
          </w:p>
        </w:tc>
        <w:tc>
          <w:tcPr>
            <w:tcW w:w="3090" w:type="dxa"/>
          </w:tcPr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г. Новосибирск НГОДНТ</w:t>
            </w:r>
          </w:p>
        </w:tc>
        <w:tc>
          <w:tcPr>
            <w:tcW w:w="2159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Елисеева Е.В.</w:t>
            </w:r>
          </w:p>
        </w:tc>
        <w:tc>
          <w:tcPr>
            <w:tcW w:w="2220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Повышение квалификации, 1сессия</w:t>
            </w:r>
          </w:p>
        </w:tc>
      </w:tr>
      <w:tr w:rsidR="008B25BB" w:rsidRPr="00460BD5" w:rsidTr="008B25BB">
        <w:tc>
          <w:tcPr>
            <w:tcW w:w="988" w:type="dxa"/>
          </w:tcPr>
          <w:p w:rsidR="008B25BB" w:rsidRPr="001C1F20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2458" w:type="dxa"/>
          </w:tcPr>
          <w:p w:rsidR="008B25BB" w:rsidRPr="001C1F20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Коллегия директоров ДК </w:t>
            </w:r>
            <w:proofErr w:type="spellStart"/>
            <w:r w:rsidRPr="001C1F20">
              <w:rPr>
                <w:rFonts w:ascii="Times New Roman" w:hAnsi="Times New Roman" w:cs="Times New Roman"/>
              </w:rPr>
              <w:t>Черепановского</w:t>
            </w:r>
            <w:proofErr w:type="spellEnd"/>
            <w:r w:rsidRPr="001C1F20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3090" w:type="dxa"/>
          </w:tcPr>
          <w:p w:rsidR="008B25BB" w:rsidRPr="001C1F20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РСКЦ им. С.А. </w:t>
            </w:r>
            <w:proofErr w:type="spellStart"/>
            <w:r w:rsidRPr="001C1F20">
              <w:rPr>
                <w:rFonts w:ascii="Times New Roman" w:hAnsi="Times New Roman" w:cs="Times New Roman"/>
              </w:rPr>
              <w:t>Жданько</w:t>
            </w:r>
            <w:proofErr w:type="spellEnd"/>
          </w:p>
        </w:tc>
        <w:tc>
          <w:tcPr>
            <w:tcW w:w="2159" w:type="dxa"/>
          </w:tcPr>
          <w:p w:rsidR="008B25BB" w:rsidRPr="001C1F20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F20">
              <w:rPr>
                <w:rFonts w:ascii="Times New Roman" w:hAnsi="Times New Roman" w:cs="Times New Roman"/>
              </w:rPr>
              <w:t>Печенникова</w:t>
            </w:r>
            <w:proofErr w:type="spellEnd"/>
            <w:r w:rsidRPr="001C1F20">
              <w:rPr>
                <w:rFonts w:ascii="Times New Roman" w:hAnsi="Times New Roman" w:cs="Times New Roman"/>
              </w:rPr>
              <w:t xml:space="preserve"> И.А.</w:t>
            </w:r>
          </w:p>
        </w:tc>
        <w:tc>
          <w:tcPr>
            <w:tcW w:w="2220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245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Семинар работников культуры</w:t>
            </w:r>
          </w:p>
        </w:tc>
        <w:tc>
          <w:tcPr>
            <w:tcW w:w="3090" w:type="dxa"/>
          </w:tcPr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РСКЦ им. С.А. </w:t>
            </w:r>
            <w:proofErr w:type="spellStart"/>
            <w:r w:rsidRPr="001C1F20">
              <w:rPr>
                <w:rFonts w:ascii="Times New Roman" w:hAnsi="Times New Roman" w:cs="Times New Roman"/>
              </w:rPr>
              <w:t>Жданько</w:t>
            </w:r>
            <w:proofErr w:type="spellEnd"/>
          </w:p>
        </w:tc>
        <w:tc>
          <w:tcPr>
            <w:tcW w:w="2159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F20">
              <w:rPr>
                <w:rFonts w:ascii="Times New Roman" w:hAnsi="Times New Roman" w:cs="Times New Roman"/>
              </w:rPr>
              <w:t>Печенникова</w:t>
            </w:r>
            <w:proofErr w:type="spellEnd"/>
            <w:r w:rsidRPr="001C1F20">
              <w:rPr>
                <w:rFonts w:ascii="Times New Roman" w:hAnsi="Times New Roman" w:cs="Times New Roman"/>
              </w:rPr>
              <w:t xml:space="preserve"> И.А.</w:t>
            </w:r>
          </w:p>
        </w:tc>
        <w:tc>
          <w:tcPr>
            <w:tcW w:w="2220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245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Участие в районном мероприятии «Праздник труда»</w:t>
            </w:r>
          </w:p>
        </w:tc>
        <w:tc>
          <w:tcPr>
            <w:tcW w:w="3090" w:type="dxa"/>
          </w:tcPr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РСКЦ им. С.А. </w:t>
            </w:r>
            <w:proofErr w:type="spellStart"/>
            <w:r w:rsidRPr="001C1F20">
              <w:rPr>
                <w:rFonts w:ascii="Times New Roman" w:hAnsi="Times New Roman" w:cs="Times New Roman"/>
              </w:rPr>
              <w:t>Жданько</w:t>
            </w:r>
            <w:proofErr w:type="spellEnd"/>
          </w:p>
        </w:tc>
        <w:tc>
          <w:tcPr>
            <w:tcW w:w="2159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Елисеева Е.В.</w:t>
            </w:r>
          </w:p>
        </w:tc>
        <w:tc>
          <w:tcPr>
            <w:tcW w:w="2220" w:type="dxa"/>
          </w:tcPr>
          <w:p w:rsidR="008B25BB" w:rsidRPr="008B25BB" w:rsidRDefault="008B25BB" w:rsidP="00E75411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к/в «Созвучие» - «Дон»</w:t>
            </w:r>
          </w:p>
        </w:tc>
      </w:tr>
      <w:tr w:rsidR="008B25BB" w:rsidRPr="00460BD5" w:rsidTr="008B25BB">
        <w:tc>
          <w:tcPr>
            <w:tcW w:w="98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245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Конкурс деятельности КДУ «</w:t>
            </w:r>
            <w:proofErr w:type="spellStart"/>
            <w:r w:rsidRPr="001C1F20">
              <w:rPr>
                <w:rFonts w:ascii="Times New Roman" w:hAnsi="Times New Roman" w:cs="Times New Roman"/>
              </w:rPr>
              <w:t>Черепановские</w:t>
            </w:r>
            <w:proofErr w:type="spellEnd"/>
            <w:r w:rsidRPr="001C1F20">
              <w:rPr>
                <w:rFonts w:ascii="Times New Roman" w:hAnsi="Times New Roman" w:cs="Times New Roman"/>
              </w:rPr>
              <w:t xml:space="preserve"> самоцветы»</w:t>
            </w:r>
          </w:p>
        </w:tc>
        <w:tc>
          <w:tcPr>
            <w:tcW w:w="3090" w:type="dxa"/>
          </w:tcPr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МУ «Искровский» СДК</w:t>
            </w:r>
          </w:p>
        </w:tc>
        <w:tc>
          <w:tcPr>
            <w:tcW w:w="2159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F20">
              <w:rPr>
                <w:rFonts w:ascii="Times New Roman" w:hAnsi="Times New Roman" w:cs="Times New Roman"/>
              </w:rPr>
              <w:t>Печенникова</w:t>
            </w:r>
            <w:proofErr w:type="spellEnd"/>
            <w:r w:rsidRPr="001C1F20">
              <w:rPr>
                <w:rFonts w:ascii="Times New Roman" w:hAnsi="Times New Roman" w:cs="Times New Roman"/>
              </w:rPr>
              <w:t xml:space="preserve"> И.А.</w:t>
            </w:r>
          </w:p>
        </w:tc>
        <w:tc>
          <w:tcPr>
            <w:tcW w:w="2220" w:type="dxa"/>
          </w:tcPr>
          <w:p w:rsid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Куст: Искра (Зимовье), ст.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Безменово</w:t>
            </w:r>
            <w:proofErr w:type="spellEnd"/>
            <w:r w:rsidRPr="008B25BB">
              <w:rPr>
                <w:rFonts w:ascii="Times New Roman" w:hAnsi="Times New Roman" w:cs="Times New Roman"/>
              </w:rPr>
              <w:t>, Ярки, Майский</w:t>
            </w:r>
          </w:p>
          <w:p w:rsidR="004B0BE4" w:rsidRPr="004B0BE4" w:rsidRDefault="004B0BE4" w:rsidP="008B2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Диплом </w:t>
            </w:r>
            <w:r>
              <w:rPr>
                <w:rFonts w:ascii="Times New Roman" w:hAnsi="Times New Roman" w:cs="Times New Roman"/>
                <w:lang w:val="en-US"/>
              </w:rPr>
              <w:t>I-</w:t>
            </w:r>
            <w:r>
              <w:rPr>
                <w:rFonts w:ascii="Times New Roman" w:hAnsi="Times New Roman" w:cs="Times New Roman"/>
              </w:rPr>
              <w:t>место</w:t>
            </w:r>
          </w:p>
        </w:tc>
      </w:tr>
      <w:tr w:rsidR="008B25BB" w:rsidRPr="00460BD5" w:rsidTr="008B25BB">
        <w:tc>
          <w:tcPr>
            <w:tcW w:w="98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245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Участие в районном празднике «День отца»</w:t>
            </w:r>
          </w:p>
        </w:tc>
        <w:tc>
          <w:tcPr>
            <w:tcW w:w="3090" w:type="dxa"/>
          </w:tcPr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РСКЦ им. С.А. </w:t>
            </w:r>
            <w:proofErr w:type="spellStart"/>
            <w:r w:rsidRPr="001C1F20">
              <w:rPr>
                <w:rFonts w:ascii="Times New Roman" w:hAnsi="Times New Roman" w:cs="Times New Roman"/>
              </w:rPr>
              <w:t>Жданько</w:t>
            </w:r>
            <w:proofErr w:type="spellEnd"/>
            <w:r w:rsidRPr="001C1F20">
              <w:rPr>
                <w:rFonts w:ascii="Times New Roman" w:hAnsi="Times New Roman" w:cs="Times New Roman"/>
              </w:rPr>
              <w:t>, малый зал</w:t>
            </w:r>
          </w:p>
        </w:tc>
        <w:tc>
          <w:tcPr>
            <w:tcW w:w="2159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Елисеева Е.В.</w:t>
            </w:r>
          </w:p>
        </w:tc>
        <w:tc>
          <w:tcPr>
            <w:tcW w:w="2220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Коллектив «Созвучие», 1 номер</w:t>
            </w:r>
          </w:p>
        </w:tc>
      </w:tr>
      <w:tr w:rsidR="008B25BB" w:rsidRPr="00460BD5" w:rsidTr="008B25BB">
        <w:tc>
          <w:tcPr>
            <w:tcW w:w="98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245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Концертная программа, </w:t>
            </w:r>
            <w:proofErr w:type="spellStart"/>
            <w:r w:rsidRPr="001C1F20">
              <w:rPr>
                <w:rFonts w:ascii="Times New Roman" w:hAnsi="Times New Roman" w:cs="Times New Roman"/>
              </w:rPr>
              <w:t>посв</w:t>
            </w:r>
            <w:proofErr w:type="spellEnd"/>
            <w:r w:rsidRPr="001C1F20">
              <w:rPr>
                <w:rFonts w:ascii="Times New Roman" w:hAnsi="Times New Roman" w:cs="Times New Roman"/>
              </w:rPr>
              <w:t>. Дню защитника Отечества</w:t>
            </w:r>
          </w:p>
        </w:tc>
        <w:tc>
          <w:tcPr>
            <w:tcW w:w="3090" w:type="dxa"/>
          </w:tcPr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</w:p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РОВД г. Черепаново</w:t>
            </w:r>
          </w:p>
        </w:tc>
        <w:tc>
          <w:tcPr>
            <w:tcW w:w="2159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Елисеева Е.В.</w:t>
            </w:r>
          </w:p>
        </w:tc>
        <w:tc>
          <w:tcPr>
            <w:tcW w:w="2220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Коллектив «Созвучие»</w:t>
            </w:r>
          </w:p>
        </w:tc>
      </w:tr>
      <w:tr w:rsidR="008B25BB" w:rsidRPr="00460BD5" w:rsidTr="008B25BB">
        <w:tc>
          <w:tcPr>
            <w:tcW w:w="98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245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Участие в районном празднике «Учитель года»</w:t>
            </w:r>
          </w:p>
        </w:tc>
        <w:tc>
          <w:tcPr>
            <w:tcW w:w="3090" w:type="dxa"/>
          </w:tcPr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РСКЦ им. С.А. </w:t>
            </w:r>
            <w:proofErr w:type="spellStart"/>
            <w:r w:rsidRPr="001C1F20">
              <w:rPr>
                <w:rFonts w:ascii="Times New Roman" w:hAnsi="Times New Roman" w:cs="Times New Roman"/>
              </w:rPr>
              <w:t>Жданько</w:t>
            </w:r>
            <w:proofErr w:type="spellEnd"/>
          </w:p>
        </w:tc>
        <w:tc>
          <w:tcPr>
            <w:tcW w:w="2159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Моисеенко А.И.</w:t>
            </w:r>
          </w:p>
        </w:tc>
        <w:tc>
          <w:tcPr>
            <w:tcW w:w="2220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Коллектив «Созвучие», концертный номер «Небо славян»</w:t>
            </w:r>
          </w:p>
        </w:tc>
      </w:tr>
      <w:tr w:rsidR="008B25BB" w:rsidRPr="00460BD5" w:rsidTr="008B25BB">
        <w:tc>
          <w:tcPr>
            <w:tcW w:w="98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245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Методический день работников культуры </w:t>
            </w:r>
            <w:proofErr w:type="spellStart"/>
            <w:r w:rsidRPr="001C1F20">
              <w:rPr>
                <w:rFonts w:ascii="Times New Roman" w:hAnsi="Times New Roman" w:cs="Times New Roman"/>
              </w:rPr>
              <w:t>Черепановского</w:t>
            </w:r>
            <w:proofErr w:type="spellEnd"/>
            <w:r w:rsidRPr="001C1F20">
              <w:rPr>
                <w:rFonts w:ascii="Times New Roman" w:hAnsi="Times New Roman" w:cs="Times New Roman"/>
              </w:rPr>
              <w:t xml:space="preserve"> района</w:t>
            </w:r>
          </w:p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РСКЦ им. С.А. </w:t>
            </w:r>
            <w:proofErr w:type="spellStart"/>
            <w:r w:rsidRPr="001C1F20">
              <w:rPr>
                <w:rFonts w:ascii="Times New Roman" w:hAnsi="Times New Roman" w:cs="Times New Roman"/>
              </w:rPr>
              <w:t>Жданько</w:t>
            </w:r>
            <w:proofErr w:type="spellEnd"/>
          </w:p>
        </w:tc>
        <w:tc>
          <w:tcPr>
            <w:tcW w:w="2159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F20">
              <w:rPr>
                <w:rFonts w:ascii="Times New Roman" w:hAnsi="Times New Roman" w:cs="Times New Roman"/>
              </w:rPr>
              <w:t>Печенникова</w:t>
            </w:r>
            <w:proofErr w:type="spellEnd"/>
            <w:r w:rsidRPr="001C1F20">
              <w:rPr>
                <w:rFonts w:ascii="Times New Roman" w:hAnsi="Times New Roman" w:cs="Times New Roman"/>
              </w:rPr>
              <w:t xml:space="preserve"> И.А.</w:t>
            </w:r>
          </w:p>
        </w:tc>
        <w:tc>
          <w:tcPr>
            <w:tcW w:w="2220" w:type="dxa"/>
          </w:tcPr>
          <w:p w:rsidR="008B25BB" w:rsidRPr="008B25BB" w:rsidRDefault="008B25BB" w:rsidP="00E75411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Участники: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С.А.,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Печенников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М.К. </w:t>
            </w:r>
          </w:p>
        </w:tc>
      </w:tr>
      <w:tr w:rsidR="008B25BB" w:rsidRPr="00460BD5" w:rsidTr="008B25BB">
        <w:tc>
          <w:tcPr>
            <w:tcW w:w="98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245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Районный фестиваль «Ощути радость чтения» среди школ </w:t>
            </w:r>
            <w:proofErr w:type="spellStart"/>
            <w:r w:rsidRPr="001C1F20">
              <w:rPr>
                <w:rFonts w:ascii="Times New Roman" w:hAnsi="Times New Roman" w:cs="Times New Roman"/>
              </w:rPr>
              <w:t>Черепановского</w:t>
            </w:r>
            <w:proofErr w:type="spellEnd"/>
            <w:r w:rsidRPr="001C1F20">
              <w:rPr>
                <w:rFonts w:ascii="Times New Roman" w:hAnsi="Times New Roman" w:cs="Times New Roman"/>
              </w:rPr>
              <w:t xml:space="preserve"> района, </w:t>
            </w:r>
            <w:proofErr w:type="spellStart"/>
            <w:r w:rsidRPr="001C1F20">
              <w:rPr>
                <w:rFonts w:ascii="Times New Roman" w:hAnsi="Times New Roman" w:cs="Times New Roman"/>
              </w:rPr>
              <w:t>посв</w:t>
            </w:r>
            <w:proofErr w:type="spellEnd"/>
            <w:r w:rsidRPr="001C1F20">
              <w:rPr>
                <w:rFonts w:ascii="Times New Roman" w:hAnsi="Times New Roman" w:cs="Times New Roman"/>
              </w:rPr>
              <w:t>. 75-летию Победы</w:t>
            </w:r>
          </w:p>
        </w:tc>
        <w:tc>
          <w:tcPr>
            <w:tcW w:w="3090" w:type="dxa"/>
          </w:tcPr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МУ «Искровский» СДК, зрительный зал</w:t>
            </w:r>
          </w:p>
        </w:tc>
        <w:tc>
          <w:tcPr>
            <w:tcW w:w="2159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F20">
              <w:rPr>
                <w:rFonts w:ascii="Times New Roman" w:hAnsi="Times New Roman" w:cs="Times New Roman"/>
              </w:rPr>
              <w:t>Печенникова</w:t>
            </w:r>
            <w:proofErr w:type="spellEnd"/>
            <w:r w:rsidRPr="001C1F20">
              <w:rPr>
                <w:rFonts w:ascii="Times New Roman" w:hAnsi="Times New Roman" w:cs="Times New Roman"/>
              </w:rPr>
              <w:t xml:space="preserve"> И.А.</w:t>
            </w:r>
          </w:p>
        </w:tc>
        <w:tc>
          <w:tcPr>
            <w:tcW w:w="2220" w:type="dxa"/>
          </w:tcPr>
          <w:p w:rsidR="008B25BB" w:rsidRDefault="00E75411" w:rsidP="008B25BB">
            <w:pPr>
              <w:pStyle w:val="a5"/>
              <w:ind w:left="0"/>
              <w:jc w:val="center"/>
            </w:pPr>
            <w:r>
              <w:t>Победители номинаций-15 чел.</w:t>
            </w:r>
          </w:p>
          <w:p w:rsidR="004B0BE4" w:rsidRPr="008B25BB" w:rsidRDefault="004B0BE4" w:rsidP="008B25BB">
            <w:pPr>
              <w:pStyle w:val="a5"/>
              <w:ind w:left="0"/>
              <w:jc w:val="center"/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245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Участие в районном празднике «Земной поклон тебе, родная!»</w:t>
            </w:r>
          </w:p>
        </w:tc>
        <w:tc>
          <w:tcPr>
            <w:tcW w:w="3090" w:type="dxa"/>
          </w:tcPr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РСКЦ </w:t>
            </w:r>
            <w:proofErr w:type="spellStart"/>
            <w:r w:rsidRPr="001C1F20">
              <w:rPr>
                <w:rFonts w:ascii="Times New Roman" w:hAnsi="Times New Roman" w:cs="Times New Roman"/>
              </w:rPr>
              <w:t>им.С.Жданько</w:t>
            </w:r>
            <w:proofErr w:type="spellEnd"/>
          </w:p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(малый зал)</w:t>
            </w:r>
          </w:p>
        </w:tc>
        <w:tc>
          <w:tcPr>
            <w:tcW w:w="2159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F20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1C1F20">
              <w:rPr>
                <w:rFonts w:ascii="Times New Roman" w:hAnsi="Times New Roman" w:cs="Times New Roman"/>
              </w:rPr>
              <w:t xml:space="preserve"> П.А.</w:t>
            </w:r>
          </w:p>
        </w:tc>
        <w:tc>
          <w:tcPr>
            <w:tcW w:w="2220" w:type="dxa"/>
          </w:tcPr>
          <w:p w:rsidR="008B25BB" w:rsidRPr="008B25BB" w:rsidRDefault="008B25BB" w:rsidP="008B25BB">
            <w:pPr>
              <w:pStyle w:val="a5"/>
              <w:ind w:left="0"/>
              <w:jc w:val="center"/>
            </w:pPr>
            <w:r w:rsidRPr="008B25BB">
              <w:t>Солист группы «Созвучие»</w:t>
            </w:r>
          </w:p>
        </w:tc>
      </w:tr>
      <w:tr w:rsidR="008B25BB" w:rsidRPr="00460BD5" w:rsidTr="008B25BB">
        <w:tc>
          <w:tcPr>
            <w:tcW w:w="98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245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Участие в районном концерте, </w:t>
            </w:r>
            <w:proofErr w:type="spellStart"/>
            <w:r w:rsidRPr="001C1F20">
              <w:rPr>
                <w:rFonts w:ascii="Times New Roman" w:hAnsi="Times New Roman" w:cs="Times New Roman"/>
              </w:rPr>
              <w:t>посв</w:t>
            </w:r>
            <w:proofErr w:type="spellEnd"/>
            <w:r w:rsidRPr="001C1F20">
              <w:rPr>
                <w:rFonts w:ascii="Times New Roman" w:hAnsi="Times New Roman" w:cs="Times New Roman"/>
              </w:rPr>
              <w:t>. 8-марта</w:t>
            </w:r>
          </w:p>
        </w:tc>
        <w:tc>
          <w:tcPr>
            <w:tcW w:w="3090" w:type="dxa"/>
          </w:tcPr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РСКЦ </w:t>
            </w:r>
            <w:proofErr w:type="spellStart"/>
            <w:r w:rsidRPr="001C1F20">
              <w:rPr>
                <w:rFonts w:ascii="Times New Roman" w:hAnsi="Times New Roman" w:cs="Times New Roman"/>
              </w:rPr>
              <w:t>им.С.Жданько</w:t>
            </w:r>
            <w:proofErr w:type="spellEnd"/>
          </w:p>
        </w:tc>
        <w:tc>
          <w:tcPr>
            <w:tcW w:w="2159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Елисеева Е.В.</w:t>
            </w:r>
          </w:p>
        </w:tc>
        <w:tc>
          <w:tcPr>
            <w:tcW w:w="2220" w:type="dxa"/>
          </w:tcPr>
          <w:p w:rsidR="008B25BB" w:rsidRPr="008B25BB" w:rsidRDefault="008B25BB" w:rsidP="008B25BB">
            <w:pPr>
              <w:pStyle w:val="a5"/>
              <w:ind w:left="0"/>
              <w:jc w:val="center"/>
            </w:pPr>
            <w:r w:rsidRPr="008B25BB">
              <w:t>Вокальная группа «</w:t>
            </w:r>
            <w:proofErr w:type="gramStart"/>
            <w:r w:rsidRPr="008B25BB">
              <w:t>Созвучие»-</w:t>
            </w:r>
            <w:proofErr w:type="gramEnd"/>
            <w:r w:rsidRPr="008B25BB">
              <w:t xml:space="preserve"> 8 чел.</w:t>
            </w:r>
          </w:p>
        </w:tc>
      </w:tr>
      <w:tr w:rsidR="008B25BB" w:rsidRPr="00460BD5" w:rsidTr="008B25BB">
        <w:tc>
          <w:tcPr>
            <w:tcW w:w="98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lastRenderedPageBreak/>
              <w:t>18.03</w:t>
            </w:r>
          </w:p>
        </w:tc>
        <w:tc>
          <w:tcPr>
            <w:tcW w:w="2458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«Победа в сердцах </w:t>
            </w:r>
            <w:proofErr w:type="gramStart"/>
            <w:r w:rsidRPr="001C1F20">
              <w:rPr>
                <w:rFonts w:ascii="Times New Roman" w:hAnsi="Times New Roman" w:cs="Times New Roman"/>
              </w:rPr>
              <w:t>поколений»-</w:t>
            </w:r>
            <w:proofErr w:type="gramEnd"/>
            <w:r w:rsidRPr="001C1F20">
              <w:rPr>
                <w:rFonts w:ascii="Times New Roman" w:hAnsi="Times New Roman" w:cs="Times New Roman"/>
              </w:rPr>
              <w:t xml:space="preserve"> конкурс видео сюжетов</w:t>
            </w:r>
          </w:p>
        </w:tc>
        <w:tc>
          <w:tcPr>
            <w:tcW w:w="3090" w:type="dxa"/>
          </w:tcPr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 xml:space="preserve">РСКЦ </w:t>
            </w:r>
            <w:proofErr w:type="spellStart"/>
            <w:r w:rsidRPr="001C1F20">
              <w:rPr>
                <w:rFonts w:ascii="Times New Roman" w:hAnsi="Times New Roman" w:cs="Times New Roman"/>
              </w:rPr>
              <w:t>им.С.Жданько</w:t>
            </w:r>
            <w:proofErr w:type="spellEnd"/>
          </w:p>
          <w:p w:rsidR="008B25BB" w:rsidRPr="001C1F20" w:rsidRDefault="008B25BB" w:rsidP="008B25BB">
            <w:pPr>
              <w:rPr>
                <w:rFonts w:ascii="Times New Roman" w:hAnsi="Times New Roman" w:cs="Times New Roman"/>
              </w:rPr>
            </w:pPr>
            <w:r w:rsidRPr="001C1F20">
              <w:rPr>
                <w:rFonts w:ascii="Times New Roman" w:hAnsi="Times New Roman" w:cs="Times New Roman"/>
              </w:rPr>
              <w:t>(метод центр</w:t>
            </w:r>
          </w:p>
        </w:tc>
        <w:tc>
          <w:tcPr>
            <w:tcW w:w="2159" w:type="dxa"/>
          </w:tcPr>
          <w:p w:rsidR="008B25BB" w:rsidRPr="001C1F20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F20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1C1F20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2220" w:type="dxa"/>
          </w:tcPr>
          <w:p w:rsidR="008B25BB" w:rsidRPr="008B25BB" w:rsidRDefault="005D5FFE" w:rsidP="008B25BB">
            <w:pPr>
              <w:pStyle w:val="a5"/>
              <w:ind w:left="0"/>
              <w:jc w:val="center"/>
            </w:pPr>
            <w:r>
              <w:rPr>
                <w:rFonts w:ascii="Times New Roman" w:hAnsi="Times New Roman" w:cs="Times New Roman"/>
              </w:rPr>
              <w:t>Диплом за участие</w:t>
            </w: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«Победа в сердцах поколений» - </w:t>
            </w:r>
            <w:proofErr w:type="gramStart"/>
            <w:r w:rsidRPr="008B25BB">
              <w:rPr>
                <w:rFonts w:ascii="Times New Roman" w:hAnsi="Times New Roman" w:cs="Times New Roman"/>
              </w:rPr>
              <w:t>видео-сюжеты</w:t>
            </w:r>
            <w:proofErr w:type="gramEnd"/>
            <w:r w:rsidRPr="008B25BB">
              <w:rPr>
                <w:rFonts w:ascii="Times New Roman" w:hAnsi="Times New Roman" w:cs="Times New Roman"/>
              </w:rPr>
              <w:t>:</w:t>
            </w:r>
          </w:p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Социальные </w:t>
            </w:r>
            <w:proofErr w:type="gramStart"/>
            <w:r w:rsidRPr="008B25BB">
              <w:rPr>
                <w:rFonts w:ascii="Times New Roman" w:hAnsi="Times New Roman" w:cs="Times New Roman"/>
              </w:rPr>
              <w:t>сети  (</w:t>
            </w:r>
            <w:proofErr w:type="spellStart"/>
            <w:proofErr w:type="gramEnd"/>
            <w:r w:rsidRPr="008B25BB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8B25BB">
              <w:rPr>
                <w:rFonts w:ascii="Times New Roman" w:hAnsi="Times New Roman" w:cs="Times New Roman"/>
              </w:rPr>
              <w:t>),</w:t>
            </w:r>
          </w:p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(одноклассники)</w:t>
            </w:r>
          </w:p>
        </w:tc>
        <w:tc>
          <w:tcPr>
            <w:tcW w:w="2159" w:type="dxa"/>
          </w:tcPr>
          <w:p w:rsid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Варвара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Гамануха</w:t>
            </w:r>
            <w:proofErr w:type="spellEnd"/>
          </w:p>
          <w:p w:rsidR="005D5FFE" w:rsidRPr="008B25BB" w:rsidRDefault="005D5FFE" w:rsidP="005D5FFE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 «Я правнучка героя Сталинграда»;</w:t>
            </w:r>
          </w:p>
          <w:p w:rsidR="005D5FFE" w:rsidRPr="008B25BB" w:rsidRDefault="005D5FFE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Прасковья Васильевна Корчагина</w:t>
            </w:r>
          </w:p>
          <w:p w:rsidR="005D5FFE" w:rsidRPr="008B25BB" w:rsidRDefault="005D5FFE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«Я сестра Героя Советского Союза»</w:t>
            </w:r>
          </w:p>
        </w:tc>
        <w:tc>
          <w:tcPr>
            <w:tcW w:w="2220" w:type="dxa"/>
          </w:tcPr>
          <w:p w:rsidR="008B25BB" w:rsidRPr="001C1F20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09.04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«ЦБС на карантине»</w:t>
            </w:r>
          </w:p>
        </w:tc>
        <w:tc>
          <w:tcPr>
            <w:tcW w:w="3090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Социальные сети (</w:t>
            </w:r>
            <w:proofErr w:type="spellStart"/>
            <w:r w:rsidRPr="008B25BB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8B25B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59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Тарас Сергеевич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Гамануха</w:t>
            </w:r>
            <w:proofErr w:type="spellEnd"/>
          </w:p>
        </w:tc>
        <w:tc>
          <w:tcPr>
            <w:tcW w:w="2220" w:type="dxa"/>
          </w:tcPr>
          <w:p w:rsidR="008B25BB" w:rsidRPr="00460BD5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Всероссийская Акция «Окно Победы», рисунки на окнах</w:t>
            </w:r>
          </w:p>
        </w:tc>
        <w:tc>
          <w:tcPr>
            <w:tcW w:w="3090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посёлок</w:t>
            </w:r>
          </w:p>
        </w:tc>
        <w:tc>
          <w:tcPr>
            <w:tcW w:w="2159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Административные здания </w:t>
            </w:r>
            <w:proofErr w:type="spellStart"/>
            <w:proofErr w:type="gramStart"/>
            <w:r w:rsidRPr="008B25BB">
              <w:rPr>
                <w:rFonts w:ascii="Times New Roman" w:hAnsi="Times New Roman" w:cs="Times New Roman"/>
              </w:rPr>
              <w:t>п.Искра,жители</w:t>
            </w:r>
            <w:proofErr w:type="spellEnd"/>
            <w:proofErr w:type="gramEnd"/>
            <w:r w:rsidRPr="008B25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п.Искра</w:t>
            </w:r>
            <w:proofErr w:type="spellEnd"/>
          </w:p>
        </w:tc>
        <w:tc>
          <w:tcPr>
            <w:tcW w:w="2220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Диплом за участие</w:t>
            </w:r>
          </w:p>
        </w:tc>
      </w:tr>
      <w:tr w:rsidR="008B25BB" w:rsidRPr="00460BD5" w:rsidTr="008B25BB">
        <w:tc>
          <w:tcPr>
            <w:tcW w:w="988" w:type="dxa"/>
          </w:tcPr>
          <w:p w:rsid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09.05</w:t>
            </w:r>
          </w:p>
        </w:tc>
        <w:tc>
          <w:tcPr>
            <w:tcW w:w="2458" w:type="dxa"/>
          </w:tcPr>
          <w:p w:rsidR="008B25BB" w:rsidRDefault="008B25BB" w:rsidP="008B25BB">
            <w:pPr>
              <w:rPr>
                <w:rFonts w:ascii="Times New Roman" w:hAnsi="Times New Roman" w:cs="Times New Roman"/>
              </w:rPr>
            </w:pPr>
          </w:p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Всероссийская Акция «Свеча Победы»</w:t>
            </w:r>
          </w:p>
        </w:tc>
        <w:tc>
          <w:tcPr>
            <w:tcW w:w="3090" w:type="dxa"/>
          </w:tcPr>
          <w:p w:rsidR="008B25BB" w:rsidRDefault="008B25BB" w:rsidP="008B25BB">
            <w:pPr>
              <w:rPr>
                <w:rFonts w:ascii="Times New Roman" w:hAnsi="Times New Roman" w:cs="Times New Roman"/>
              </w:rPr>
            </w:pPr>
          </w:p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посёлок</w:t>
            </w:r>
          </w:p>
        </w:tc>
        <w:tc>
          <w:tcPr>
            <w:tcW w:w="2159" w:type="dxa"/>
          </w:tcPr>
          <w:p w:rsidR="008B25BB" w:rsidRPr="008B25BB" w:rsidRDefault="008B25BB" w:rsidP="008B25BB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МУ «Искровский» СДК, Жители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п.Искра</w:t>
            </w:r>
            <w:proofErr w:type="spellEnd"/>
          </w:p>
        </w:tc>
        <w:tc>
          <w:tcPr>
            <w:tcW w:w="2220" w:type="dxa"/>
          </w:tcPr>
          <w:p w:rsidR="008B25BB" w:rsidRPr="00460BD5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Акция «Маятник времени», чтение стихов</w:t>
            </w:r>
          </w:p>
        </w:tc>
        <w:tc>
          <w:tcPr>
            <w:tcW w:w="3090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Социальные </w:t>
            </w:r>
            <w:proofErr w:type="gramStart"/>
            <w:r w:rsidRPr="008B25BB">
              <w:rPr>
                <w:rFonts w:ascii="Times New Roman" w:hAnsi="Times New Roman" w:cs="Times New Roman"/>
              </w:rPr>
              <w:t>сети  (</w:t>
            </w:r>
            <w:proofErr w:type="spellStart"/>
            <w:proofErr w:type="gramEnd"/>
            <w:r w:rsidRPr="008B25BB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8B25BB">
              <w:rPr>
                <w:rFonts w:ascii="Times New Roman" w:hAnsi="Times New Roman" w:cs="Times New Roman"/>
              </w:rPr>
              <w:t>),</w:t>
            </w:r>
          </w:p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(одноклассники)</w:t>
            </w:r>
          </w:p>
        </w:tc>
        <w:tc>
          <w:tcPr>
            <w:tcW w:w="2159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25BB">
              <w:rPr>
                <w:rFonts w:ascii="Times New Roman" w:hAnsi="Times New Roman" w:cs="Times New Roman"/>
              </w:rPr>
              <w:t>Гаманхуа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Тарас Сергеевич,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Печенников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Матвей Константинович,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Павел Андреевич, Борисов Артур</w:t>
            </w:r>
          </w:p>
        </w:tc>
        <w:tc>
          <w:tcPr>
            <w:tcW w:w="2220" w:type="dxa"/>
          </w:tcPr>
          <w:p w:rsidR="008B25BB" w:rsidRPr="00460BD5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Семинар «Летняя занятость детей в период самоизоляции»</w:t>
            </w:r>
          </w:p>
        </w:tc>
        <w:tc>
          <w:tcPr>
            <w:tcW w:w="3090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Зум конференция</w:t>
            </w:r>
          </w:p>
        </w:tc>
        <w:tc>
          <w:tcPr>
            <w:tcW w:w="2159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25BB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П.А.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Т.С.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Печенникова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И.А.</w:t>
            </w:r>
          </w:p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25BB">
              <w:rPr>
                <w:rFonts w:ascii="Times New Roman" w:hAnsi="Times New Roman" w:cs="Times New Roman"/>
              </w:rPr>
              <w:t>Печенников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М.К. Елисеева Е.В.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2220" w:type="dxa"/>
          </w:tcPr>
          <w:p w:rsidR="008B25BB" w:rsidRPr="00460BD5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Всероссийский </w:t>
            </w:r>
            <w:proofErr w:type="spellStart"/>
            <w:r w:rsidRPr="008B25BB">
              <w:rPr>
                <w:rFonts w:ascii="Times New Roman" w:hAnsi="Times New Roman" w:cs="Times New Roman"/>
              </w:rPr>
              <w:t>флешмоб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«Окна России»</w:t>
            </w:r>
          </w:p>
        </w:tc>
        <w:tc>
          <w:tcPr>
            <w:tcW w:w="3090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поселок</w:t>
            </w:r>
          </w:p>
        </w:tc>
        <w:tc>
          <w:tcPr>
            <w:tcW w:w="2159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Административные здания </w:t>
            </w:r>
            <w:proofErr w:type="spellStart"/>
            <w:proofErr w:type="gramStart"/>
            <w:r w:rsidRPr="008B25BB">
              <w:rPr>
                <w:rFonts w:ascii="Times New Roman" w:hAnsi="Times New Roman" w:cs="Times New Roman"/>
              </w:rPr>
              <w:t>п.Искра,жители</w:t>
            </w:r>
            <w:proofErr w:type="spellEnd"/>
            <w:proofErr w:type="gramEnd"/>
            <w:r w:rsidRPr="008B25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п.Искра</w:t>
            </w:r>
            <w:proofErr w:type="spellEnd"/>
          </w:p>
        </w:tc>
        <w:tc>
          <w:tcPr>
            <w:tcW w:w="2220" w:type="dxa"/>
          </w:tcPr>
          <w:p w:rsidR="008B25BB" w:rsidRPr="00460BD5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Всероссийский </w:t>
            </w:r>
            <w:proofErr w:type="spellStart"/>
            <w:r w:rsidRPr="008B25BB">
              <w:rPr>
                <w:rFonts w:ascii="Times New Roman" w:hAnsi="Times New Roman" w:cs="Times New Roman"/>
              </w:rPr>
              <w:t>флешмоб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«Русские рифмы»</w:t>
            </w:r>
          </w:p>
        </w:tc>
        <w:tc>
          <w:tcPr>
            <w:tcW w:w="3090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2159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25BB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Т.С.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П.А.</w:t>
            </w:r>
          </w:p>
        </w:tc>
        <w:tc>
          <w:tcPr>
            <w:tcW w:w="2220" w:type="dxa"/>
          </w:tcPr>
          <w:p w:rsidR="008B25BB" w:rsidRPr="00460BD5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Всероссийский </w:t>
            </w:r>
            <w:proofErr w:type="spellStart"/>
            <w:r w:rsidRPr="008B25BB">
              <w:rPr>
                <w:rFonts w:ascii="Times New Roman" w:hAnsi="Times New Roman" w:cs="Times New Roman"/>
              </w:rPr>
              <w:t>флешмоб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«Песни моей страны» #</w:t>
            </w:r>
            <w:proofErr w:type="spellStart"/>
            <w:r w:rsidRPr="008B25BB">
              <w:rPr>
                <w:rFonts w:ascii="Times New Roman" w:hAnsi="Times New Roman" w:cs="Times New Roman"/>
              </w:rPr>
              <w:t>ДомТамГдеБереза</w:t>
            </w:r>
            <w:proofErr w:type="spellEnd"/>
          </w:p>
        </w:tc>
        <w:tc>
          <w:tcPr>
            <w:tcW w:w="3090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2159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Коллектив МУ «Искровский» СДК, жители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п.Искра</w:t>
            </w:r>
            <w:proofErr w:type="spellEnd"/>
          </w:p>
        </w:tc>
        <w:tc>
          <w:tcPr>
            <w:tcW w:w="2220" w:type="dxa"/>
          </w:tcPr>
          <w:p w:rsidR="008B25BB" w:rsidRPr="00460BD5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12.06.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Всероссийский </w:t>
            </w:r>
            <w:proofErr w:type="spellStart"/>
            <w:r w:rsidRPr="008B25BB">
              <w:rPr>
                <w:rFonts w:ascii="Times New Roman" w:hAnsi="Times New Roman" w:cs="Times New Roman"/>
              </w:rPr>
              <w:t>флешмоб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«Давай, Россия!»</w:t>
            </w:r>
          </w:p>
        </w:tc>
        <w:tc>
          <w:tcPr>
            <w:tcW w:w="3090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2159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Танцевальная группа «Фаворит»</w:t>
            </w:r>
          </w:p>
        </w:tc>
        <w:tc>
          <w:tcPr>
            <w:tcW w:w="2220" w:type="dxa"/>
          </w:tcPr>
          <w:p w:rsidR="008B25BB" w:rsidRPr="00460BD5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Всероссийский </w:t>
            </w:r>
            <w:proofErr w:type="spellStart"/>
            <w:r w:rsidRPr="008B25BB">
              <w:rPr>
                <w:rFonts w:ascii="Times New Roman" w:hAnsi="Times New Roman" w:cs="Times New Roman"/>
              </w:rPr>
              <w:t>флешмоб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Общероссийское исполнение Гимна России</w:t>
            </w:r>
          </w:p>
        </w:tc>
        <w:tc>
          <w:tcPr>
            <w:tcW w:w="3090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2159" w:type="dxa"/>
          </w:tcPr>
          <w:p w:rsidR="004C0DE2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Коллектив МУ «Искровский» СДК, жители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п.Искра</w:t>
            </w:r>
            <w:proofErr w:type="spellEnd"/>
          </w:p>
          <w:p w:rsidR="008B25BB" w:rsidRPr="008B25BB" w:rsidRDefault="004C0DE2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18 чел.</w:t>
            </w:r>
          </w:p>
        </w:tc>
        <w:tc>
          <w:tcPr>
            <w:tcW w:w="2220" w:type="dxa"/>
          </w:tcPr>
          <w:p w:rsidR="008B25BB" w:rsidRPr="00460BD5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B25BB">
              <w:rPr>
                <w:rFonts w:ascii="Times New Roman" w:hAnsi="Times New Roman" w:cs="Times New Roman"/>
              </w:rPr>
              <w:t>Всероссийская«</w:t>
            </w:r>
            <w:proofErr w:type="gramEnd"/>
            <w:r w:rsidRPr="008B25BB">
              <w:rPr>
                <w:rFonts w:ascii="Times New Roman" w:hAnsi="Times New Roman" w:cs="Times New Roman"/>
              </w:rPr>
              <w:t>Минута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молчания»</w:t>
            </w:r>
          </w:p>
        </w:tc>
        <w:tc>
          <w:tcPr>
            <w:tcW w:w="3090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поселок</w:t>
            </w:r>
          </w:p>
        </w:tc>
        <w:tc>
          <w:tcPr>
            <w:tcW w:w="2159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Жители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п.Искра</w:t>
            </w:r>
            <w:proofErr w:type="spellEnd"/>
          </w:p>
        </w:tc>
        <w:tc>
          <w:tcPr>
            <w:tcW w:w="2220" w:type="dxa"/>
          </w:tcPr>
          <w:p w:rsidR="008B25BB" w:rsidRPr="00460BD5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Всероссийская </w:t>
            </w:r>
            <w:proofErr w:type="spellStart"/>
            <w:proofErr w:type="gramStart"/>
            <w:r w:rsidRPr="008B25BB">
              <w:rPr>
                <w:rFonts w:ascii="Times New Roman" w:hAnsi="Times New Roman" w:cs="Times New Roman"/>
              </w:rPr>
              <w:t>акция«</w:t>
            </w:r>
            <w:proofErr w:type="gramEnd"/>
            <w:r w:rsidRPr="008B25BB">
              <w:rPr>
                <w:rFonts w:ascii="Times New Roman" w:hAnsi="Times New Roman" w:cs="Times New Roman"/>
              </w:rPr>
              <w:t>Свеча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памяти»</w:t>
            </w:r>
          </w:p>
        </w:tc>
        <w:tc>
          <w:tcPr>
            <w:tcW w:w="3090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Памятник воинам-землякам</w:t>
            </w:r>
          </w:p>
        </w:tc>
        <w:tc>
          <w:tcPr>
            <w:tcW w:w="2159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Жители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п.Искра</w:t>
            </w:r>
            <w:proofErr w:type="spellEnd"/>
          </w:p>
        </w:tc>
        <w:tc>
          <w:tcPr>
            <w:tcW w:w="2220" w:type="dxa"/>
          </w:tcPr>
          <w:p w:rsidR="008B25BB" w:rsidRPr="00460BD5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lastRenderedPageBreak/>
              <w:t>24.06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Всероссийская акция «Звон Победы»</w:t>
            </w:r>
          </w:p>
        </w:tc>
        <w:tc>
          <w:tcPr>
            <w:tcW w:w="3090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поселок</w:t>
            </w:r>
          </w:p>
        </w:tc>
        <w:tc>
          <w:tcPr>
            <w:tcW w:w="2159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Жители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п.Искра</w:t>
            </w:r>
            <w:proofErr w:type="spellEnd"/>
          </w:p>
        </w:tc>
        <w:tc>
          <w:tcPr>
            <w:tcW w:w="2220" w:type="dxa"/>
          </w:tcPr>
          <w:p w:rsidR="008B25BB" w:rsidRPr="00460BD5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Всероссийская акция-концерт «Парад Победителей»</w:t>
            </w:r>
          </w:p>
        </w:tc>
        <w:tc>
          <w:tcPr>
            <w:tcW w:w="3090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Поселок</w:t>
            </w:r>
          </w:p>
        </w:tc>
        <w:tc>
          <w:tcPr>
            <w:tcW w:w="2159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Коллектив МУ «Искровский»</w:t>
            </w:r>
          </w:p>
        </w:tc>
        <w:tc>
          <w:tcPr>
            <w:tcW w:w="2220" w:type="dxa"/>
          </w:tcPr>
          <w:p w:rsidR="008B25BB" w:rsidRPr="00460BD5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Всероссийская акция «Голубь Мира»</w:t>
            </w:r>
          </w:p>
        </w:tc>
        <w:tc>
          <w:tcPr>
            <w:tcW w:w="3090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Поселок</w:t>
            </w:r>
          </w:p>
        </w:tc>
        <w:tc>
          <w:tcPr>
            <w:tcW w:w="2159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Жители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п.Искра</w:t>
            </w:r>
            <w:proofErr w:type="spellEnd"/>
          </w:p>
        </w:tc>
        <w:tc>
          <w:tcPr>
            <w:tcW w:w="2220" w:type="dxa"/>
          </w:tcPr>
          <w:p w:rsidR="008B25BB" w:rsidRPr="00460BD5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Школы по направлениям (режиссеры, вокалисты, хореографы)</w:t>
            </w:r>
          </w:p>
        </w:tc>
        <w:tc>
          <w:tcPr>
            <w:tcW w:w="3090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Зум конференция</w:t>
            </w:r>
          </w:p>
        </w:tc>
        <w:tc>
          <w:tcPr>
            <w:tcW w:w="2159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25BB">
              <w:rPr>
                <w:rFonts w:ascii="Times New Roman" w:hAnsi="Times New Roman" w:cs="Times New Roman"/>
              </w:rPr>
              <w:t>Печенников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М.К. Елисеева Е.В.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С.А.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Т.С.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П.А.</w:t>
            </w:r>
          </w:p>
        </w:tc>
        <w:tc>
          <w:tcPr>
            <w:tcW w:w="2220" w:type="dxa"/>
          </w:tcPr>
          <w:p w:rsidR="008B25BB" w:rsidRPr="00460BD5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04.06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Семинар работников культуры. План работы на июнь в режиме самоизоляции</w:t>
            </w:r>
          </w:p>
        </w:tc>
        <w:tc>
          <w:tcPr>
            <w:tcW w:w="3090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Зум конференция</w:t>
            </w:r>
          </w:p>
        </w:tc>
        <w:tc>
          <w:tcPr>
            <w:tcW w:w="2159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25BB">
              <w:rPr>
                <w:rFonts w:ascii="Times New Roman" w:hAnsi="Times New Roman" w:cs="Times New Roman"/>
              </w:rPr>
              <w:t>Печенников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М.К. Елисеева Е.В.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С.А.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Т.С.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П.А.</w:t>
            </w:r>
          </w:p>
        </w:tc>
        <w:tc>
          <w:tcPr>
            <w:tcW w:w="2220" w:type="dxa"/>
          </w:tcPr>
          <w:p w:rsidR="008B25BB" w:rsidRPr="00460BD5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</w:tcPr>
          <w:p w:rsidR="008B25BB" w:rsidRPr="00460BD5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22.06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Районный конкурс-фестиваль "Катюша"</w:t>
            </w:r>
          </w:p>
        </w:tc>
        <w:tc>
          <w:tcPr>
            <w:tcW w:w="3090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2159" w:type="dxa"/>
          </w:tcPr>
          <w:p w:rsidR="008B25BB" w:rsidRPr="008B25BB" w:rsidRDefault="005D5FFE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25BB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П.А.</w:t>
            </w:r>
          </w:p>
        </w:tc>
        <w:tc>
          <w:tcPr>
            <w:tcW w:w="2220" w:type="dxa"/>
          </w:tcPr>
          <w:p w:rsidR="008B25BB" w:rsidRPr="00460BD5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07.07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Онлайн-семинар </w:t>
            </w:r>
          </w:p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«О работе с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видеоредакторами</w:t>
            </w:r>
            <w:proofErr w:type="spellEnd"/>
            <w:r w:rsidRPr="008B25B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090" w:type="dxa"/>
          </w:tcPr>
          <w:p w:rsidR="008B25BB" w:rsidRPr="008B25BB" w:rsidRDefault="008B25BB" w:rsidP="00222B89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2159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25BB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П.А </w:t>
            </w:r>
          </w:p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25BB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Т.С. </w:t>
            </w:r>
          </w:p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Елисеева Е.В. </w:t>
            </w:r>
          </w:p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25BB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2220" w:type="dxa"/>
          </w:tcPr>
          <w:p w:rsidR="008B25BB" w:rsidRPr="00460BD5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31.07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Онлайн-Фестиваль «Улица мастеров» видеоролик «Мои игрушки» (</w:t>
            </w:r>
            <w:proofErr w:type="spellStart"/>
            <w:r w:rsidRPr="008B25BB">
              <w:rPr>
                <w:rFonts w:ascii="Times New Roman" w:hAnsi="Times New Roman" w:cs="Times New Roman"/>
              </w:rPr>
              <w:t>Амигуруми</w:t>
            </w:r>
            <w:proofErr w:type="spellEnd"/>
            <w:r w:rsidRPr="008B25B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90" w:type="dxa"/>
          </w:tcPr>
          <w:p w:rsidR="008B25BB" w:rsidRPr="008B25BB" w:rsidRDefault="008B25BB" w:rsidP="00222B89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2159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Анастасия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Геньш</w:t>
            </w:r>
            <w:proofErr w:type="spellEnd"/>
          </w:p>
        </w:tc>
        <w:tc>
          <w:tcPr>
            <w:tcW w:w="2220" w:type="dxa"/>
          </w:tcPr>
          <w:p w:rsidR="008B25BB" w:rsidRPr="00460BD5" w:rsidRDefault="006C0AE7" w:rsidP="008B2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 участника</w:t>
            </w: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15.08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  <w:lang w:val="en-US"/>
              </w:rPr>
              <w:t>XI</w:t>
            </w:r>
            <w:r w:rsidRPr="008B25BB">
              <w:rPr>
                <w:rFonts w:ascii="Times New Roman" w:hAnsi="Times New Roman" w:cs="Times New Roman"/>
              </w:rPr>
              <w:t xml:space="preserve"> Всероссийский конкурс творческих работ «Моя малая Родина»</w:t>
            </w:r>
          </w:p>
        </w:tc>
        <w:tc>
          <w:tcPr>
            <w:tcW w:w="3090" w:type="dxa"/>
          </w:tcPr>
          <w:p w:rsidR="008B25BB" w:rsidRPr="008B25BB" w:rsidRDefault="008B25BB" w:rsidP="00222B89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  <w:lang w:val="en-US"/>
              </w:rPr>
              <w:t>www</w:t>
            </w:r>
            <w:r w:rsidRPr="008B25BB">
              <w:rPr>
                <w:rFonts w:ascii="Times New Roman" w:hAnsi="Times New Roman" w:cs="Times New Roman"/>
              </w:rPr>
              <w:t>.</w:t>
            </w:r>
            <w:proofErr w:type="spellStart"/>
            <w:r w:rsidRPr="008B25BB">
              <w:rPr>
                <w:rFonts w:ascii="Times New Roman" w:hAnsi="Times New Roman" w:cs="Times New Roman"/>
                <w:lang w:val="en-US"/>
              </w:rPr>
              <w:t>nasledie-sela</w:t>
            </w:r>
            <w:proofErr w:type="spellEnd"/>
            <w:r w:rsidRPr="008B25BB">
              <w:rPr>
                <w:rFonts w:ascii="Times New Roman" w:hAnsi="Times New Roman" w:cs="Times New Roman"/>
              </w:rPr>
              <w:t>.</w:t>
            </w:r>
            <w:proofErr w:type="spellStart"/>
            <w:r w:rsidRPr="008B25BB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2159" w:type="dxa"/>
          </w:tcPr>
          <w:p w:rsidR="008B25BB" w:rsidRPr="008B25BB" w:rsidRDefault="005D5FFE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2220" w:type="dxa"/>
          </w:tcPr>
          <w:p w:rsidR="005D5FFE" w:rsidRPr="008B25BB" w:rsidRDefault="005D5FFE" w:rsidP="005D5FFE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 участника</w:t>
            </w: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Областная Акция «Я рисую»</w:t>
            </w:r>
          </w:p>
        </w:tc>
        <w:tc>
          <w:tcPr>
            <w:tcW w:w="3090" w:type="dxa"/>
          </w:tcPr>
          <w:p w:rsidR="008B25BB" w:rsidRPr="008B25BB" w:rsidRDefault="008B25BB" w:rsidP="00222B89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Площадь ДК</w:t>
            </w:r>
          </w:p>
        </w:tc>
        <w:tc>
          <w:tcPr>
            <w:tcW w:w="2159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25BB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П.А.</w:t>
            </w:r>
          </w:p>
        </w:tc>
        <w:tc>
          <w:tcPr>
            <w:tcW w:w="2220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Работы на стенде «Под флагом моей Родины» (Искровский СДК)</w:t>
            </w: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22.08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Областная Акция «Флаг России»</w:t>
            </w:r>
          </w:p>
        </w:tc>
        <w:tc>
          <w:tcPr>
            <w:tcW w:w="3090" w:type="dxa"/>
          </w:tcPr>
          <w:p w:rsidR="008B25BB" w:rsidRPr="008B25BB" w:rsidRDefault="008B25BB" w:rsidP="00222B89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Посёлок «Искра»</w:t>
            </w:r>
          </w:p>
        </w:tc>
        <w:tc>
          <w:tcPr>
            <w:tcW w:w="2159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25BB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2220" w:type="dxa"/>
          </w:tcPr>
          <w:p w:rsidR="008B25BB" w:rsidRPr="008222F1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Совещание «О перспективах развития </w:t>
            </w:r>
            <w:proofErr w:type="spellStart"/>
            <w:r w:rsidRPr="008B25BB">
              <w:rPr>
                <w:rFonts w:ascii="Times New Roman" w:hAnsi="Times New Roman" w:cs="Times New Roman"/>
              </w:rPr>
              <w:t>Черепановского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района»</w:t>
            </w:r>
          </w:p>
        </w:tc>
        <w:tc>
          <w:tcPr>
            <w:tcW w:w="3090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РСКЦ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им.С.Жданько</w:t>
            </w:r>
            <w:proofErr w:type="spellEnd"/>
          </w:p>
        </w:tc>
        <w:tc>
          <w:tcPr>
            <w:tcW w:w="2159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25BB">
              <w:rPr>
                <w:rFonts w:ascii="Times New Roman" w:hAnsi="Times New Roman" w:cs="Times New Roman"/>
              </w:rPr>
              <w:t>Печенникова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И.А.</w:t>
            </w:r>
          </w:p>
        </w:tc>
        <w:tc>
          <w:tcPr>
            <w:tcW w:w="2220" w:type="dxa"/>
          </w:tcPr>
          <w:p w:rsidR="008B25BB" w:rsidRPr="008222F1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02.09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Встреча с Губернатором НСО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А.А.Травниковым</w:t>
            </w:r>
            <w:proofErr w:type="spellEnd"/>
          </w:p>
        </w:tc>
        <w:tc>
          <w:tcPr>
            <w:tcW w:w="3090" w:type="dxa"/>
          </w:tcPr>
          <w:p w:rsidR="008B25BB" w:rsidRPr="008B25BB" w:rsidRDefault="008B25BB" w:rsidP="00222B89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РСКЦ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им.С.Жданько</w:t>
            </w:r>
            <w:proofErr w:type="spellEnd"/>
          </w:p>
        </w:tc>
        <w:tc>
          <w:tcPr>
            <w:tcW w:w="2159" w:type="dxa"/>
          </w:tcPr>
          <w:p w:rsidR="008B25BB" w:rsidRPr="008B25BB" w:rsidRDefault="008B25BB" w:rsidP="008B25B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25BB">
              <w:rPr>
                <w:rFonts w:ascii="Times New Roman" w:hAnsi="Times New Roman" w:cs="Times New Roman"/>
              </w:rPr>
              <w:t>Печенникова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И.А</w:t>
            </w:r>
          </w:p>
        </w:tc>
        <w:tc>
          <w:tcPr>
            <w:tcW w:w="2220" w:type="dxa"/>
          </w:tcPr>
          <w:p w:rsidR="008B25BB" w:rsidRPr="008222F1" w:rsidRDefault="008B25BB" w:rsidP="008B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</w:p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08.09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Онлайн фестиваль песни военных лет «Любовь моя, поющая Россия»</w:t>
            </w:r>
          </w:p>
        </w:tc>
        <w:tc>
          <w:tcPr>
            <w:tcW w:w="3090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РСКЦ им. С.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Жданько</w:t>
            </w:r>
            <w:proofErr w:type="spellEnd"/>
          </w:p>
        </w:tc>
        <w:tc>
          <w:tcPr>
            <w:tcW w:w="2159" w:type="dxa"/>
          </w:tcPr>
          <w:p w:rsidR="008B25BB" w:rsidRPr="008B25BB" w:rsidRDefault="005D5FFE" w:rsidP="005D5FF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П</w:t>
            </w:r>
            <w:r w:rsidR="008B25BB" w:rsidRPr="008B25BB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2220" w:type="dxa"/>
          </w:tcPr>
          <w:p w:rsidR="008B25BB" w:rsidRPr="005D5FFE" w:rsidRDefault="005D5FFE" w:rsidP="008B25BB">
            <w:pPr>
              <w:jc w:val="center"/>
              <w:rPr>
                <w:rFonts w:ascii="Times New Roman" w:hAnsi="Times New Roman" w:cs="Times New Roman"/>
              </w:rPr>
            </w:pPr>
            <w:r w:rsidRPr="005D5FFE">
              <w:rPr>
                <w:rFonts w:ascii="Times New Roman" w:hAnsi="Times New Roman" w:cs="Times New Roman"/>
              </w:rPr>
              <w:t>Диплом за участие</w:t>
            </w:r>
          </w:p>
        </w:tc>
      </w:tr>
      <w:tr w:rsidR="008B25BB" w:rsidRPr="00460BD5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09.09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Семинар директоров ДК</w:t>
            </w:r>
          </w:p>
        </w:tc>
        <w:tc>
          <w:tcPr>
            <w:tcW w:w="3090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РСКЦ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им.С.Жданько</w:t>
            </w:r>
            <w:proofErr w:type="spellEnd"/>
          </w:p>
        </w:tc>
        <w:tc>
          <w:tcPr>
            <w:tcW w:w="2159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25BB">
              <w:rPr>
                <w:rFonts w:ascii="Times New Roman" w:hAnsi="Times New Roman" w:cs="Times New Roman"/>
              </w:rPr>
              <w:t>Печенникова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И.А.</w:t>
            </w:r>
          </w:p>
        </w:tc>
        <w:tc>
          <w:tcPr>
            <w:tcW w:w="2220" w:type="dxa"/>
          </w:tcPr>
          <w:p w:rsidR="008B25BB" w:rsidRPr="008222F1" w:rsidRDefault="008B25BB" w:rsidP="008B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5BB" w:rsidRPr="004B0BE4" w:rsidTr="008B25BB">
        <w:tc>
          <w:tcPr>
            <w:tcW w:w="98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2458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>«День культработника» - поведение итогов за 2019-2020 г. творческий сезон</w:t>
            </w:r>
          </w:p>
        </w:tc>
        <w:tc>
          <w:tcPr>
            <w:tcW w:w="3090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r w:rsidRPr="008B25BB">
              <w:rPr>
                <w:rFonts w:ascii="Times New Roman" w:hAnsi="Times New Roman" w:cs="Times New Roman"/>
              </w:rPr>
              <w:t xml:space="preserve">РСКЦ </w:t>
            </w:r>
            <w:proofErr w:type="spellStart"/>
            <w:r w:rsidRPr="008B25BB">
              <w:rPr>
                <w:rFonts w:ascii="Times New Roman" w:hAnsi="Times New Roman" w:cs="Times New Roman"/>
              </w:rPr>
              <w:t>им.С.Жданько</w:t>
            </w:r>
            <w:proofErr w:type="spellEnd"/>
          </w:p>
        </w:tc>
        <w:tc>
          <w:tcPr>
            <w:tcW w:w="2159" w:type="dxa"/>
          </w:tcPr>
          <w:p w:rsidR="008B25BB" w:rsidRPr="008B25BB" w:rsidRDefault="008B25BB" w:rsidP="008B25B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25BB">
              <w:rPr>
                <w:rFonts w:ascii="Times New Roman" w:hAnsi="Times New Roman" w:cs="Times New Roman"/>
              </w:rPr>
              <w:t>Печенникова</w:t>
            </w:r>
            <w:proofErr w:type="spellEnd"/>
            <w:r w:rsidRPr="008B25BB">
              <w:rPr>
                <w:rFonts w:ascii="Times New Roman" w:hAnsi="Times New Roman" w:cs="Times New Roman"/>
              </w:rPr>
              <w:t xml:space="preserve"> И.А.</w:t>
            </w:r>
          </w:p>
        </w:tc>
        <w:tc>
          <w:tcPr>
            <w:tcW w:w="2220" w:type="dxa"/>
          </w:tcPr>
          <w:p w:rsidR="008B25BB" w:rsidRDefault="004B0BE4" w:rsidP="008B25BB">
            <w:pPr>
              <w:jc w:val="center"/>
              <w:rPr>
                <w:rFonts w:ascii="Times New Roman" w:hAnsi="Times New Roman" w:cs="Times New Roman"/>
              </w:rPr>
            </w:pPr>
            <w:r w:rsidRPr="004B0BE4">
              <w:rPr>
                <w:rFonts w:ascii="Times New Roman" w:hAnsi="Times New Roman" w:cs="Times New Roman"/>
              </w:rPr>
              <w:t xml:space="preserve">Диплом </w:t>
            </w:r>
            <w:r w:rsidRPr="004B0BE4">
              <w:rPr>
                <w:rFonts w:ascii="Times New Roman" w:hAnsi="Times New Roman" w:cs="Times New Roman"/>
                <w:lang w:val="en-US"/>
              </w:rPr>
              <w:t>II</w:t>
            </w:r>
            <w:r w:rsidRPr="004B0BE4">
              <w:rPr>
                <w:rFonts w:ascii="Times New Roman" w:hAnsi="Times New Roman" w:cs="Times New Roman"/>
              </w:rPr>
              <w:t xml:space="preserve">- место Лучшее учреждение культуры </w:t>
            </w:r>
            <w:proofErr w:type="spellStart"/>
            <w:r w:rsidRPr="004B0BE4">
              <w:rPr>
                <w:rFonts w:ascii="Times New Roman" w:hAnsi="Times New Roman" w:cs="Times New Roman"/>
              </w:rPr>
              <w:t>Черепановского</w:t>
            </w:r>
            <w:proofErr w:type="spellEnd"/>
            <w:r w:rsidRPr="004B0BE4">
              <w:rPr>
                <w:rFonts w:ascii="Times New Roman" w:hAnsi="Times New Roman" w:cs="Times New Roman"/>
              </w:rPr>
              <w:t xml:space="preserve"> </w:t>
            </w:r>
            <w:r w:rsidRPr="004B0BE4">
              <w:rPr>
                <w:rFonts w:ascii="Times New Roman" w:hAnsi="Times New Roman" w:cs="Times New Roman"/>
              </w:rPr>
              <w:lastRenderedPageBreak/>
              <w:t>района</w:t>
            </w:r>
            <w:r>
              <w:rPr>
                <w:rFonts w:ascii="Times New Roman" w:hAnsi="Times New Roman" w:cs="Times New Roman"/>
              </w:rPr>
              <w:t xml:space="preserve"> по итогам 2019 г.</w:t>
            </w:r>
          </w:p>
          <w:p w:rsidR="004B0BE4" w:rsidRPr="004B0BE4" w:rsidRDefault="004B0BE4" w:rsidP="008B25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Диплом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>- место в конкурсе «Лучший сценарий»</w:t>
            </w:r>
          </w:p>
          <w:p w:rsidR="004B0BE4" w:rsidRPr="004B0BE4" w:rsidRDefault="004B0BE4" w:rsidP="008B25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370C" w:rsidRPr="00460BD5" w:rsidTr="008B25BB">
        <w:tc>
          <w:tcPr>
            <w:tcW w:w="988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lastRenderedPageBreak/>
              <w:t>02.10</w:t>
            </w:r>
          </w:p>
        </w:tc>
        <w:tc>
          <w:tcPr>
            <w:tcW w:w="2458" w:type="dxa"/>
          </w:tcPr>
          <w:p w:rsidR="00DB370C" w:rsidRPr="00DB370C" w:rsidRDefault="00DB370C" w:rsidP="00DB370C">
            <w:pPr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Региональная акция «Шаги здоровья»</w:t>
            </w:r>
          </w:p>
        </w:tc>
        <w:tc>
          <w:tcPr>
            <w:tcW w:w="3090" w:type="dxa"/>
          </w:tcPr>
          <w:p w:rsidR="00DB370C" w:rsidRPr="00DB370C" w:rsidRDefault="00DB370C" w:rsidP="00222B89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 xml:space="preserve">Стадион </w:t>
            </w:r>
            <w:proofErr w:type="spellStart"/>
            <w:r w:rsidRPr="00DB370C">
              <w:rPr>
                <w:rFonts w:ascii="Times New Roman" w:hAnsi="Times New Roman" w:cs="Times New Roman"/>
              </w:rPr>
              <w:t>п.Искра</w:t>
            </w:r>
            <w:proofErr w:type="spellEnd"/>
          </w:p>
        </w:tc>
        <w:tc>
          <w:tcPr>
            <w:tcW w:w="2159" w:type="dxa"/>
          </w:tcPr>
          <w:p w:rsidR="00DB370C" w:rsidRPr="00DB370C" w:rsidRDefault="00DB370C" w:rsidP="00DB370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Клуб «Здоровье», клуб ветеранов «Нежность»</w:t>
            </w:r>
          </w:p>
          <w:p w:rsidR="00DB370C" w:rsidRPr="00DB370C" w:rsidRDefault="00DB370C" w:rsidP="00DB370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18 чел.</w:t>
            </w:r>
          </w:p>
        </w:tc>
        <w:tc>
          <w:tcPr>
            <w:tcW w:w="2220" w:type="dxa"/>
          </w:tcPr>
          <w:p w:rsidR="00DB370C" w:rsidRPr="008222F1" w:rsidRDefault="00DB370C" w:rsidP="00DB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70C" w:rsidRPr="00460BD5" w:rsidTr="008B25BB">
        <w:tc>
          <w:tcPr>
            <w:tcW w:w="988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2458" w:type="dxa"/>
          </w:tcPr>
          <w:p w:rsidR="00DB370C" w:rsidRPr="00DB370C" w:rsidRDefault="00DB370C" w:rsidP="00DB370C">
            <w:pPr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Коллегия директоров ДК</w:t>
            </w:r>
          </w:p>
        </w:tc>
        <w:tc>
          <w:tcPr>
            <w:tcW w:w="3090" w:type="dxa"/>
          </w:tcPr>
          <w:p w:rsidR="00DB370C" w:rsidRPr="00DB370C" w:rsidRDefault="00DB370C" w:rsidP="00222B89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 xml:space="preserve">РСКЦ им </w:t>
            </w:r>
            <w:proofErr w:type="spellStart"/>
            <w:r w:rsidRPr="00DB370C">
              <w:rPr>
                <w:rFonts w:ascii="Times New Roman" w:hAnsi="Times New Roman" w:cs="Times New Roman"/>
              </w:rPr>
              <w:t>С.Жданько</w:t>
            </w:r>
            <w:proofErr w:type="spellEnd"/>
          </w:p>
        </w:tc>
        <w:tc>
          <w:tcPr>
            <w:tcW w:w="2159" w:type="dxa"/>
          </w:tcPr>
          <w:p w:rsidR="00DB370C" w:rsidRPr="00DB370C" w:rsidRDefault="00DB370C" w:rsidP="00DB370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B370C">
              <w:rPr>
                <w:rFonts w:ascii="Times New Roman" w:hAnsi="Times New Roman" w:cs="Times New Roman"/>
              </w:rPr>
              <w:t>Печенникова</w:t>
            </w:r>
            <w:proofErr w:type="spellEnd"/>
            <w:r w:rsidRPr="00DB370C">
              <w:rPr>
                <w:rFonts w:ascii="Times New Roman" w:hAnsi="Times New Roman" w:cs="Times New Roman"/>
              </w:rPr>
              <w:t xml:space="preserve"> И.А.</w:t>
            </w:r>
          </w:p>
        </w:tc>
        <w:tc>
          <w:tcPr>
            <w:tcW w:w="2220" w:type="dxa"/>
          </w:tcPr>
          <w:p w:rsidR="00DB370C" w:rsidRPr="008222F1" w:rsidRDefault="00DB370C" w:rsidP="00DB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70C" w:rsidRPr="00460BD5" w:rsidTr="008B25BB">
        <w:tc>
          <w:tcPr>
            <w:tcW w:w="988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2458" w:type="dxa"/>
          </w:tcPr>
          <w:p w:rsidR="00DB370C" w:rsidRPr="00DB370C" w:rsidRDefault="00DB370C" w:rsidP="00DB370C">
            <w:pPr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Районный фестиваль «Таланты золотого возраста»</w:t>
            </w:r>
          </w:p>
        </w:tc>
        <w:tc>
          <w:tcPr>
            <w:tcW w:w="3090" w:type="dxa"/>
          </w:tcPr>
          <w:p w:rsidR="00DB370C" w:rsidRPr="00DB370C" w:rsidRDefault="00DB370C" w:rsidP="00222B89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 xml:space="preserve">РСКЦ им </w:t>
            </w:r>
            <w:proofErr w:type="spellStart"/>
            <w:r w:rsidRPr="00DB370C">
              <w:rPr>
                <w:rFonts w:ascii="Times New Roman" w:hAnsi="Times New Roman" w:cs="Times New Roman"/>
              </w:rPr>
              <w:t>С.Жданько</w:t>
            </w:r>
            <w:proofErr w:type="spellEnd"/>
          </w:p>
        </w:tc>
        <w:tc>
          <w:tcPr>
            <w:tcW w:w="2159" w:type="dxa"/>
          </w:tcPr>
          <w:p w:rsidR="00DB370C" w:rsidRPr="00DB370C" w:rsidRDefault="00DB370C" w:rsidP="00DB370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B370C">
              <w:rPr>
                <w:rFonts w:ascii="Times New Roman" w:hAnsi="Times New Roman" w:cs="Times New Roman"/>
              </w:rPr>
              <w:t>Сюньков</w:t>
            </w:r>
            <w:proofErr w:type="spellEnd"/>
            <w:r w:rsidRPr="00DB370C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2220" w:type="dxa"/>
          </w:tcPr>
          <w:p w:rsidR="00DB370C" w:rsidRPr="008222F1" w:rsidRDefault="00DB370C" w:rsidP="00DB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70C" w:rsidRPr="00460BD5" w:rsidTr="008B25BB">
        <w:tc>
          <w:tcPr>
            <w:tcW w:w="988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2458" w:type="dxa"/>
          </w:tcPr>
          <w:p w:rsidR="00DB370C" w:rsidRPr="00DB370C" w:rsidRDefault="00DB370C" w:rsidP="00DB370C">
            <w:pPr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Областной конкурс методистов</w:t>
            </w:r>
          </w:p>
        </w:tc>
        <w:tc>
          <w:tcPr>
            <w:tcW w:w="3090" w:type="dxa"/>
          </w:tcPr>
          <w:p w:rsidR="00DB370C" w:rsidRPr="00DB370C" w:rsidRDefault="00DB370C" w:rsidP="00222B89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 xml:space="preserve">РСКЦ им </w:t>
            </w:r>
            <w:proofErr w:type="spellStart"/>
            <w:r w:rsidRPr="00DB370C">
              <w:rPr>
                <w:rFonts w:ascii="Times New Roman" w:hAnsi="Times New Roman" w:cs="Times New Roman"/>
              </w:rPr>
              <w:t>С.Жданько</w:t>
            </w:r>
            <w:proofErr w:type="spellEnd"/>
          </w:p>
        </w:tc>
        <w:tc>
          <w:tcPr>
            <w:tcW w:w="2159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B370C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DB370C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2220" w:type="dxa"/>
          </w:tcPr>
          <w:p w:rsidR="00DB370C" w:rsidRPr="008222F1" w:rsidRDefault="00DB370C" w:rsidP="00DB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70C" w:rsidRPr="00460BD5" w:rsidTr="008B25BB">
        <w:tc>
          <w:tcPr>
            <w:tcW w:w="988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21.10-23.10</w:t>
            </w:r>
          </w:p>
        </w:tc>
        <w:tc>
          <w:tcPr>
            <w:tcW w:w="2458" w:type="dxa"/>
          </w:tcPr>
          <w:p w:rsidR="00DB370C" w:rsidRPr="00DB370C" w:rsidRDefault="00DB370C" w:rsidP="00DB370C">
            <w:pPr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Региональный онлайн семинар «Сольное и хоровое народное пение»</w:t>
            </w:r>
          </w:p>
        </w:tc>
        <w:tc>
          <w:tcPr>
            <w:tcW w:w="3090" w:type="dxa"/>
          </w:tcPr>
          <w:p w:rsidR="00DB370C" w:rsidRPr="00DB370C" w:rsidRDefault="00DB370C" w:rsidP="00222B89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Платформа для видео конференций</w:t>
            </w:r>
          </w:p>
        </w:tc>
        <w:tc>
          <w:tcPr>
            <w:tcW w:w="2159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Елисеева Е.В.</w:t>
            </w:r>
          </w:p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B370C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DB370C">
              <w:rPr>
                <w:rFonts w:ascii="Times New Roman" w:hAnsi="Times New Roman" w:cs="Times New Roman"/>
              </w:rPr>
              <w:t xml:space="preserve"> С.А.</w:t>
            </w:r>
          </w:p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B370C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DB370C">
              <w:rPr>
                <w:rFonts w:ascii="Times New Roman" w:hAnsi="Times New Roman" w:cs="Times New Roman"/>
              </w:rPr>
              <w:t xml:space="preserve"> П.А.</w:t>
            </w:r>
          </w:p>
        </w:tc>
        <w:tc>
          <w:tcPr>
            <w:tcW w:w="2220" w:type="dxa"/>
          </w:tcPr>
          <w:p w:rsidR="00DB370C" w:rsidRPr="008222F1" w:rsidRDefault="00DB370C" w:rsidP="00DB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70C" w:rsidRPr="00460BD5" w:rsidTr="008B25BB">
        <w:tc>
          <w:tcPr>
            <w:tcW w:w="988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2458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 xml:space="preserve">Всероссийский онлайн </w:t>
            </w:r>
            <w:proofErr w:type="spellStart"/>
            <w:r w:rsidRPr="00DB370C">
              <w:rPr>
                <w:rFonts w:ascii="Times New Roman" w:hAnsi="Times New Roman" w:cs="Times New Roman"/>
              </w:rPr>
              <w:t>вебинар</w:t>
            </w:r>
            <w:proofErr w:type="spellEnd"/>
            <w:r w:rsidRPr="00DB370C">
              <w:rPr>
                <w:rFonts w:ascii="Times New Roman" w:hAnsi="Times New Roman" w:cs="Times New Roman"/>
              </w:rPr>
              <w:t xml:space="preserve"> для работников учреждений культуры «Сайт учреждения культуры. Требования и рекомендации к информационным ресурсам»</w:t>
            </w:r>
          </w:p>
        </w:tc>
        <w:tc>
          <w:tcPr>
            <w:tcW w:w="3090" w:type="dxa"/>
          </w:tcPr>
          <w:p w:rsidR="00DB370C" w:rsidRPr="00DB370C" w:rsidRDefault="00DB370C" w:rsidP="00DB370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Платформа для видео конференций</w:t>
            </w:r>
          </w:p>
        </w:tc>
        <w:tc>
          <w:tcPr>
            <w:tcW w:w="2159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B370C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DB370C">
              <w:rPr>
                <w:rFonts w:ascii="Times New Roman" w:hAnsi="Times New Roman" w:cs="Times New Roman"/>
              </w:rPr>
              <w:t xml:space="preserve"> С.А.</w:t>
            </w:r>
          </w:p>
          <w:p w:rsidR="00DB370C" w:rsidRPr="00DB370C" w:rsidRDefault="00DB370C" w:rsidP="00DB370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B370C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DB370C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2220" w:type="dxa"/>
          </w:tcPr>
          <w:p w:rsidR="00DB370C" w:rsidRPr="008222F1" w:rsidRDefault="00DB370C" w:rsidP="00DB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70C" w:rsidRPr="00460BD5" w:rsidTr="008B25BB">
        <w:tc>
          <w:tcPr>
            <w:tcW w:w="988" w:type="dxa"/>
          </w:tcPr>
          <w:p w:rsidR="00DB370C" w:rsidRPr="00DB370C" w:rsidRDefault="00DB370C" w:rsidP="00DB370C">
            <w:pPr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2458" w:type="dxa"/>
          </w:tcPr>
          <w:p w:rsidR="00DB370C" w:rsidRPr="00DB370C" w:rsidRDefault="00DB370C" w:rsidP="00DB370C">
            <w:pPr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Областной онлайн семинар «Репертуар в детском хореографическом коллективе»</w:t>
            </w:r>
          </w:p>
        </w:tc>
        <w:tc>
          <w:tcPr>
            <w:tcW w:w="3090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  <w:lang w:val="en-US"/>
              </w:rPr>
              <w:t>Zoom</w:t>
            </w:r>
            <w:r w:rsidRPr="00DB370C">
              <w:rPr>
                <w:rFonts w:ascii="Times New Roman" w:hAnsi="Times New Roman" w:cs="Times New Roman"/>
              </w:rPr>
              <w:t>- Платформа для видео конференций</w:t>
            </w:r>
          </w:p>
        </w:tc>
        <w:tc>
          <w:tcPr>
            <w:tcW w:w="2159" w:type="dxa"/>
          </w:tcPr>
          <w:p w:rsidR="00DB370C" w:rsidRPr="00DB370C" w:rsidRDefault="00DB370C" w:rsidP="00DB370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B370C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DB370C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2220" w:type="dxa"/>
          </w:tcPr>
          <w:p w:rsidR="00DB370C" w:rsidRPr="008222F1" w:rsidRDefault="00DB370C" w:rsidP="00DB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70C" w:rsidRPr="00460BD5" w:rsidTr="008B25BB">
        <w:tc>
          <w:tcPr>
            <w:tcW w:w="988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02.11</w:t>
            </w:r>
          </w:p>
        </w:tc>
        <w:tc>
          <w:tcPr>
            <w:tcW w:w="2458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Региональный семинар «Актуальные вопросы укрепления общероссийской гражданской идентичности, сохранения и укрепления базовых ценностей российского общества»</w:t>
            </w:r>
          </w:p>
        </w:tc>
        <w:tc>
          <w:tcPr>
            <w:tcW w:w="3090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  <w:lang w:val="en-US"/>
              </w:rPr>
              <w:t>Zoom</w:t>
            </w:r>
            <w:r w:rsidRPr="00DB370C">
              <w:rPr>
                <w:rFonts w:ascii="Times New Roman" w:hAnsi="Times New Roman" w:cs="Times New Roman"/>
              </w:rPr>
              <w:t>- Платформа для видео конференций</w:t>
            </w:r>
          </w:p>
        </w:tc>
        <w:tc>
          <w:tcPr>
            <w:tcW w:w="2159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B370C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DB370C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2220" w:type="dxa"/>
          </w:tcPr>
          <w:p w:rsidR="00DB370C" w:rsidRPr="008222F1" w:rsidRDefault="00DB370C" w:rsidP="00DB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70C" w:rsidRPr="00460BD5" w:rsidTr="008B25BB">
        <w:tc>
          <w:tcPr>
            <w:tcW w:w="988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06.11</w:t>
            </w:r>
          </w:p>
        </w:tc>
        <w:tc>
          <w:tcPr>
            <w:tcW w:w="2458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 xml:space="preserve">Областной онлайн конкурс «Литературный </w:t>
            </w:r>
            <w:proofErr w:type="spellStart"/>
            <w:r w:rsidRPr="00DB370C">
              <w:rPr>
                <w:rFonts w:ascii="Times New Roman" w:hAnsi="Times New Roman" w:cs="Times New Roman"/>
              </w:rPr>
              <w:t>стендап</w:t>
            </w:r>
            <w:proofErr w:type="spellEnd"/>
            <w:r w:rsidRPr="00DB370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090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НОЮБ-социальные сети</w:t>
            </w:r>
          </w:p>
        </w:tc>
        <w:tc>
          <w:tcPr>
            <w:tcW w:w="2159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B370C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DB370C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2220" w:type="dxa"/>
          </w:tcPr>
          <w:p w:rsidR="00DB370C" w:rsidRPr="008222F1" w:rsidRDefault="00DB370C" w:rsidP="00DB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70C" w:rsidRPr="00460BD5" w:rsidTr="008B25BB">
        <w:tc>
          <w:tcPr>
            <w:tcW w:w="988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2458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 xml:space="preserve">Онлайн семинар работников культуры </w:t>
            </w:r>
            <w:proofErr w:type="spellStart"/>
            <w:r w:rsidRPr="00DB370C">
              <w:rPr>
                <w:rFonts w:ascii="Times New Roman" w:hAnsi="Times New Roman" w:cs="Times New Roman"/>
              </w:rPr>
              <w:t>Черепановского</w:t>
            </w:r>
            <w:proofErr w:type="spellEnd"/>
            <w:r w:rsidRPr="00DB370C">
              <w:rPr>
                <w:rFonts w:ascii="Times New Roman" w:hAnsi="Times New Roman" w:cs="Times New Roman"/>
              </w:rPr>
              <w:t xml:space="preserve"> района «Формы работы в условиях ограничительных мер»</w:t>
            </w:r>
          </w:p>
        </w:tc>
        <w:tc>
          <w:tcPr>
            <w:tcW w:w="3090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  <w:lang w:val="en-US"/>
              </w:rPr>
              <w:t>Zoom</w:t>
            </w:r>
            <w:r w:rsidRPr="00DB370C">
              <w:rPr>
                <w:rFonts w:ascii="Times New Roman" w:hAnsi="Times New Roman" w:cs="Times New Roman"/>
              </w:rPr>
              <w:t>- Платформа для видео конференций</w:t>
            </w:r>
          </w:p>
        </w:tc>
        <w:tc>
          <w:tcPr>
            <w:tcW w:w="2159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B370C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DB370C">
              <w:rPr>
                <w:rFonts w:ascii="Times New Roman" w:hAnsi="Times New Roman" w:cs="Times New Roman"/>
              </w:rPr>
              <w:t xml:space="preserve"> П.А</w:t>
            </w:r>
          </w:p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Елисеева Е.В.</w:t>
            </w:r>
          </w:p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B370C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DB370C">
              <w:rPr>
                <w:rFonts w:ascii="Times New Roman" w:hAnsi="Times New Roman" w:cs="Times New Roman"/>
              </w:rPr>
              <w:t xml:space="preserve"> С.А.</w:t>
            </w:r>
          </w:p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B370C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DB370C">
              <w:rPr>
                <w:rFonts w:ascii="Times New Roman" w:hAnsi="Times New Roman" w:cs="Times New Roman"/>
              </w:rPr>
              <w:t xml:space="preserve"> Т.С</w:t>
            </w:r>
          </w:p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B370C">
              <w:rPr>
                <w:rFonts w:ascii="Times New Roman" w:hAnsi="Times New Roman" w:cs="Times New Roman"/>
              </w:rPr>
              <w:t>Печенников</w:t>
            </w:r>
            <w:proofErr w:type="spellEnd"/>
            <w:r w:rsidRPr="00DB370C">
              <w:rPr>
                <w:rFonts w:ascii="Times New Roman" w:hAnsi="Times New Roman" w:cs="Times New Roman"/>
              </w:rPr>
              <w:t xml:space="preserve"> М.К</w:t>
            </w:r>
          </w:p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B370C">
              <w:rPr>
                <w:rFonts w:ascii="Times New Roman" w:hAnsi="Times New Roman" w:cs="Times New Roman"/>
              </w:rPr>
              <w:t>Кожекина</w:t>
            </w:r>
            <w:proofErr w:type="spellEnd"/>
            <w:r w:rsidRPr="00DB370C">
              <w:rPr>
                <w:rFonts w:ascii="Times New Roman" w:hAnsi="Times New Roman" w:cs="Times New Roman"/>
              </w:rPr>
              <w:t xml:space="preserve"> В.Д.</w:t>
            </w:r>
          </w:p>
        </w:tc>
        <w:tc>
          <w:tcPr>
            <w:tcW w:w="2220" w:type="dxa"/>
          </w:tcPr>
          <w:p w:rsidR="00DB370C" w:rsidRPr="008222F1" w:rsidRDefault="00DB370C" w:rsidP="00DB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70C" w:rsidRPr="00460BD5" w:rsidTr="008B25BB">
        <w:tc>
          <w:tcPr>
            <w:tcW w:w="988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2458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 xml:space="preserve">Областная конференция </w:t>
            </w:r>
            <w:r w:rsidRPr="00DB370C">
              <w:rPr>
                <w:rFonts w:ascii="Times New Roman" w:hAnsi="Times New Roman" w:cs="Times New Roman"/>
              </w:rPr>
              <w:lastRenderedPageBreak/>
              <w:t>художественных руководителей «Актуальные вопросы клубного дела»</w:t>
            </w:r>
          </w:p>
        </w:tc>
        <w:tc>
          <w:tcPr>
            <w:tcW w:w="3090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  <w:lang w:val="en-US"/>
              </w:rPr>
              <w:lastRenderedPageBreak/>
              <w:t>Zoom</w:t>
            </w:r>
            <w:r w:rsidRPr="00DB370C">
              <w:rPr>
                <w:rFonts w:ascii="Times New Roman" w:hAnsi="Times New Roman" w:cs="Times New Roman"/>
              </w:rPr>
              <w:t>- Платформа для видео конференций</w:t>
            </w:r>
          </w:p>
        </w:tc>
        <w:tc>
          <w:tcPr>
            <w:tcW w:w="2159" w:type="dxa"/>
          </w:tcPr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  <w:r w:rsidRPr="00DB370C">
              <w:rPr>
                <w:rFonts w:ascii="Times New Roman" w:hAnsi="Times New Roman" w:cs="Times New Roman"/>
              </w:rPr>
              <w:t>Елисеева Е.В.</w:t>
            </w:r>
          </w:p>
          <w:p w:rsidR="00DB370C" w:rsidRPr="00DB370C" w:rsidRDefault="00DB370C" w:rsidP="00DB37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</w:tcPr>
          <w:p w:rsidR="00DB370C" w:rsidRPr="008222F1" w:rsidRDefault="00DB370C" w:rsidP="00DB3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57C" w:rsidRPr="00460BD5" w:rsidTr="008B25BB">
        <w:tc>
          <w:tcPr>
            <w:tcW w:w="988" w:type="dxa"/>
          </w:tcPr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r w:rsidRPr="0044157C"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2458" w:type="dxa"/>
          </w:tcPr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r w:rsidRPr="0044157C">
              <w:rPr>
                <w:rFonts w:ascii="Times New Roman" w:hAnsi="Times New Roman" w:cs="Times New Roman"/>
              </w:rPr>
              <w:t xml:space="preserve">Онлайн викторина </w:t>
            </w:r>
            <w:proofErr w:type="spellStart"/>
            <w:r w:rsidRPr="0044157C">
              <w:rPr>
                <w:rFonts w:ascii="Times New Roman" w:hAnsi="Times New Roman" w:cs="Times New Roman"/>
              </w:rPr>
              <w:t>посв</w:t>
            </w:r>
            <w:proofErr w:type="spellEnd"/>
            <w:r w:rsidRPr="0044157C">
              <w:rPr>
                <w:rFonts w:ascii="Times New Roman" w:hAnsi="Times New Roman" w:cs="Times New Roman"/>
              </w:rPr>
              <w:t>. Дню героев Отечества</w:t>
            </w:r>
          </w:p>
        </w:tc>
        <w:tc>
          <w:tcPr>
            <w:tcW w:w="3090" w:type="dxa"/>
          </w:tcPr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r w:rsidRPr="0044157C">
              <w:rPr>
                <w:rFonts w:ascii="Times New Roman" w:hAnsi="Times New Roman" w:cs="Times New Roman"/>
              </w:rPr>
              <w:t>«АИС- молодёжь России»</w:t>
            </w:r>
          </w:p>
        </w:tc>
        <w:tc>
          <w:tcPr>
            <w:tcW w:w="2159" w:type="dxa"/>
          </w:tcPr>
          <w:p w:rsidR="0044157C" w:rsidRPr="0044157C" w:rsidRDefault="0044157C" w:rsidP="0044157C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proofErr w:type="spellStart"/>
            <w:r w:rsidRPr="0044157C">
              <w:rPr>
                <w:rFonts w:ascii="Times New Roman" w:hAnsi="Times New Roman" w:cs="Times New Roman"/>
              </w:rPr>
              <w:t>Печенников</w:t>
            </w:r>
            <w:proofErr w:type="spellEnd"/>
            <w:r w:rsidRPr="0044157C">
              <w:rPr>
                <w:rFonts w:ascii="Times New Roman" w:hAnsi="Times New Roman" w:cs="Times New Roman"/>
              </w:rPr>
              <w:t xml:space="preserve"> М.К.</w:t>
            </w:r>
          </w:p>
          <w:p w:rsidR="0044157C" w:rsidRPr="0044157C" w:rsidRDefault="0044157C" w:rsidP="0044157C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44157C">
              <w:rPr>
                <w:rFonts w:ascii="Times New Roman" w:hAnsi="Times New Roman" w:cs="Times New Roman"/>
              </w:rPr>
              <w:t>Елисеева Е.В.</w:t>
            </w:r>
          </w:p>
          <w:p w:rsidR="0044157C" w:rsidRPr="0044157C" w:rsidRDefault="0044157C" w:rsidP="0044157C">
            <w:pPr>
              <w:rPr>
                <w:rFonts w:ascii="Times New Roman" w:hAnsi="Times New Roman" w:cs="Times New Roman"/>
              </w:rPr>
            </w:pPr>
            <w:proofErr w:type="spellStart"/>
            <w:r w:rsidRPr="0044157C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44157C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2220" w:type="dxa"/>
          </w:tcPr>
          <w:p w:rsidR="0044157C" w:rsidRPr="008222F1" w:rsidRDefault="0044157C" w:rsidP="00441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500" w:rsidRPr="00460BD5" w:rsidTr="008B25BB">
        <w:tc>
          <w:tcPr>
            <w:tcW w:w="988" w:type="dxa"/>
          </w:tcPr>
          <w:p w:rsidR="00D11500" w:rsidRPr="0044157C" w:rsidRDefault="00D11500" w:rsidP="004415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2458" w:type="dxa"/>
          </w:tcPr>
          <w:p w:rsidR="00D11500" w:rsidRPr="00D11500" w:rsidRDefault="00D11500" w:rsidP="004415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</w:rPr>
              <w:t>- ежегодный районный фестиваль-конкурс «Поэтический вернисаж»</w:t>
            </w:r>
          </w:p>
        </w:tc>
        <w:tc>
          <w:tcPr>
            <w:tcW w:w="3090" w:type="dxa"/>
          </w:tcPr>
          <w:p w:rsidR="00D11500" w:rsidRPr="0044157C" w:rsidRDefault="00D11500" w:rsidP="00D1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Социальные сети</w:t>
            </w:r>
          </w:p>
        </w:tc>
        <w:tc>
          <w:tcPr>
            <w:tcW w:w="2159" w:type="dxa"/>
          </w:tcPr>
          <w:p w:rsidR="00D11500" w:rsidRPr="0044157C" w:rsidRDefault="00D11500" w:rsidP="0044157C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2220" w:type="dxa"/>
          </w:tcPr>
          <w:p w:rsidR="00D11500" w:rsidRPr="00D11500" w:rsidRDefault="00D11500" w:rsidP="0044157C">
            <w:pPr>
              <w:jc w:val="center"/>
              <w:rPr>
                <w:rFonts w:ascii="Times New Roman" w:hAnsi="Times New Roman" w:cs="Times New Roman"/>
              </w:rPr>
            </w:pPr>
            <w:r w:rsidRPr="00D11500">
              <w:rPr>
                <w:rFonts w:ascii="Times New Roman" w:hAnsi="Times New Roman" w:cs="Times New Roman"/>
              </w:rPr>
              <w:t>Благодарность</w:t>
            </w:r>
          </w:p>
        </w:tc>
      </w:tr>
      <w:tr w:rsidR="0044157C" w:rsidRPr="00460BD5" w:rsidTr="008B25BB">
        <w:tc>
          <w:tcPr>
            <w:tcW w:w="988" w:type="dxa"/>
          </w:tcPr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r w:rsidRPr="0044157C">
              <w:rPr>
                <w:rFonts w:ascii="Times New Roman" w:hAnsi="Times New Roman" w:cs="Times New Roman"/>
              </w:rPr>
              <w:t>09.12</w:t>
            </w:r>
          </w:p>
        </w:tc>
        <w:tc>
          <w:tcPr>
            <w:tcW w:w="2458" w:type="dxa"/>
          </w:tcPr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r w:rsidRPr="0044157C">
              <w:rPr>
                <w:rFonts w:ascii="Times New Roman" w:hAnsi="Times New Roman" w:cs="Times New Roman"/>
              </w:rPr>
              <w:t>Областная конференция министерства культуры НСО для молодёжи, работающей в отрасли</w:t>
            </w:r>
          </w:p>
        </w:tc>
        <w:tc>
          <w:tcPr>
            <w:tcW w:w="3090" w:type="dxa"/>
          </w:tcPr>
          <w:p w:rsidR="0044157C" w:rsidRPr="0044157C" w:rsidRDefault="0044157C" w:rsidP="0044157C">
            <w:pPr>
              <w:rPr>
                <w:rFonts w:ascii="Times New Roman" w:hAnsi="Times New Roman" w:cs="Times New Roman"/>
              </w:rPr>
            </w:pPr>
            <w:r w:rsidRPr="0044157C">
              <w:rPr>
                <w:rFonts w:ascii="Times New Roman" w:hAnsi="Times New Roman" w:cs="Times New Roman"/>
              </w:rPr>
              <w:t xml:space="preserve">РСКЦ </w:t>
            </w:r>
            <w:proofErr w:type="spellStart"/>
            <w:r w:rsidRPr="0044157C">
              <w:rPr>
                <w:rFonts w:ascii="Times New Roman" w:hAnsi="Times New Roman" w:cs="Times New Roman"/>
              </w:rPr>
              <w:t>им.С.Жданьков</w:t>
            </w:r>
            <w:proofErr w:type="spellEnd"/>
          </w:p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r w:rsidRPr="0044157C">
              <w:rPr>
                <w:rFonts w:ascii="Times New Roman" w:hAnsi="Times New Roman" w:cs="Times New Roman"/>
              </w:rPr>
              <w:t>Читальный зал</w:t>
            </w:r>
          </w:p>
        </w:tc>
        <w:tc>
          <w:tcPr>
            <w:tcW w:w="2159" w:type="dxa"/>
          </w:tcPr>
          <w:p w:rsidR="0044157C" w:rsidRPr="0044157C" w:rsidRDefault="0044157C" w:rsidP="0044157C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proofErr w:type="spellStart"/>
            <w:r w:rsidRPr="0044157C">
              <w:rPr>
                <w:rFonts w:ascii="Times New Roman" w:hAnsi="Times New Roman" w:cs="Times New Roman"/>
              </w:rPr>
              <w:t>Печенников</w:t>
            </w:r>
            <w:proofErr w:type="spellEnd"/>
            <w:r w:rsidRPr="0044157C">
              <w:rPr>
                <w:rFonts w:ascii="Times New Roman" w:hAnsi="Times New Roman" w:cs="Times New Roman"/>
              </w:rPr>
              <w:t xml:space="preserve"> М.К.</w:t>
            </w:r>
          </w:p>
          <w:p w:rsidR="0044157C" w:rsidRPr="0044157C" w:rsidRDefault="0044157C" w:rsidP="0044157C">
            <w:pPr>
              <w:rPr>
                <w:rFonts w:ascii="Times New Roman" w:hAnsi="Times New Roman" w:cs="Times New Roman"/>
              </w:rPr>
            </w:pPr>
            <w:proofErr w:type="spellStart"/>
            <w:r w:rsidRPr="0044157C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44157C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2220" w:type="dxa"/>
          </w:tcPr>
          <w:p w:rsidR="0044157C" w:rsidRPr="008222F1" w:rsidRDefault="0044157C" w:rsidP="00441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57C" w:rsidRPr="00460BD5" w:rsidTr="008B25BB">
        <w:tc>
          <w:tcPr>
            <w:tcW w:w="988" w:type="dxa"/>
          </w:tcPr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r w:rsidRPr="0044157C">
              <w:rPr>
                <w:rFonts w:ascii="Times New Roman" w:hAnsi="Times New Roman" w:cs="Times New Roman"/>
              </w:rPr>
              <w:t>09.12</w:t>
            </w:r>
          </w:p>
        </w:tc>
        <w:tc>
          <w:tcPr>
            <w:tcW w:w="2458" w:type="dxa"/>
          </w:tcPr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r w:rsidRPr="0044157C">
              <w:rPr>
                <w:rFonts w:ascii="Times New Roman" w:hAnsi="Times New Roman" w:cs="Times New Roman"/>
              </w:rPr>
              <w:t xml:space="preserve">«Александр Невский: запад и восток, историческая память </w:t>
            </w:r>
            <w:proofErr w:type="gramStart"/>
            <w:r w:rsidRPr="0044157C">
              <w:rPr>
                <w:rFonts w:ascii="Times New Roman" w:hAnsi="Times New Roman" w:cs="Times New Roman"/>
              </w:rPr>
              <w:t>народа»-</w:t>
            </w:r>
            <w:proofErr w:type="gramEnd"/>
            <w:r w:rsidRPr="0044157C">
              <w:rPr>
                <w:rFonts w:ascii="Times New Roman" w:hAnsi="Times New Roman" w:cs="Times New Roman"/>
              </w:rPr>
              <w:t xml:space="preserve">круглый стол в рамках </w:t>
            </w:r>
            <w:r w:rsidRPr="0044157C">
              <w:rPr>
                <w:rFonts w:ascii="Times New Roman" w:hAnsi="Times New Roman" w:cs="Times New Roman"/>
                <w:lang w:val="en-US"/>
              </w:rPr>
              <w:t>XXIV</w:t>
            </w:r>
            <w:r w:rsidRPr="0044157C">
              <w:rPr>
                <w:rFonts w:ascii="Times New Roman" w:hAnsi="Times New Roman" w:cs="Times New Roman"/>
              </w:rPr>
              <w:t xml:space="preserve"> Новосибирских рождественских образовательных чтений</w:t>
            </w:r>
          </w:p>
        </w:tc>
        <w:tc>
          <w:tcPr>
            <w:tcW w:w="3090" w:type="dxa"/>
          </w:tcPr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r w:rsidRPr="0044157C">
              <w:rPr>
                <w:rFonts w:ascii="Times New Roman" w:hAnsi="Times New Roman" w:cs="Times New Roman"/>
              </w:rPr>
              <w:t>«</w:t>
            </w:r>
            <w:proofErr w:type="gramStart"/>
            <w:r w:rsidRPr="0044157C">
              <w:rPr>
                <w:rFonts w:ascii="Times New Roman" w:hAnsi="Times New Roman" w:cs="Times New Roman"/>
                <w:lang w:val="en-US"/>
              </w:rPr>
              <w:t>ZOOM</w:t>
            </w:r>
            <w:r w:rsidRPr="0044157C">
              <w:rPr>
                <w:rFonts w:ascii="Times New Roman" w:hAnsi="Times New Roman" w:cs="Times New Roman"/>
              </w:rPr>
              <w:t>»-</w:t>
            </w:r>
            <w:proofErr w:type="gramEnd"/>
            <w:r w:rsidRPr="0044157C">
              <w:rPr>
                <w:rFonts w:ascii="Times New Roman" w:hAnsi="Times New Roman" w:cs="Times New Roman"/>
              </w:rPr>
              <w:t>платформа для конференций</w:t>
            </w:r>
          </w:p>
        </w:tc>
        <w:tc>
          <w:tcPr>
            <w:tcW w:w="2159" w:type="dxa"/>
          </w:tcPr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57C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44157C">
              <w:rPr>
                <w:rFonts w:ascii="Times New Roman" w:hAnsi="Times New Roman" w:cs="Times New Roman"/>
              </w:rPr>
              <w:t xml:space="preserve"> Т.С</w:t>
            </w:r>
          </w:p>
        </w:tc>
        <w:tc>
          <w:tcPr>
            <w:tcW w:w="2220" w:type="dxa"/>
          </w:tcPr>
          <w:p w:rsidR="0044157C" w:rsidRPr="008222F1" w:rsidRDefault="0044157C" w:rsidP="00441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57C" w:rsidRPr="00460BD5" w:rsidTr="008B25BB">
        <w:tc>
          <w:tcPr>
            <w:tcW w:w="988" w:type="dxa"/>
          </w:tcPr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r w:rsidRPr="0044157C"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2458" w:type="dxa"/>
          </w:tcPr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r w:rsidRPr="0044157C">
              <w:rPr>
                <w:rFonts w:ascii="Times New Roman" w:hAnsi="Times New Roman" w:cs="Times New Roman"/>
              </w:rPr>
              <w:t>Творческий онлайн конкурс «Рождественская звезда»</w:t>
            </w:r>
          </w:p>
        </w:tc>
        <w:tc>
          <w:tcPr>
            <w:tcW w:w="3090" w:type="dxa"/>
          </w:tcPr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r w:rsidRPr="0044157C">
              <w:rPr>
                <w:rFonts w:ascii="Times New Roman" w:hAnsi="Times New Roman" w:cs="Times New Roman"/>
              </w:rPr>
              <w:t xml:space="preserve">РСКЦ </w:t>
            </w:r>
            <w:proofErr w:type="spellStart"/>
            <w:r w:rsidRPr="0044157C">
              <w:rPr>
                <w:rFonts w:ascii="Times New Roman" w:hAnsi="Times New Roman" w:cs="Times New Roman"/>
              </w:rPr>
              <w:t>им.С</w:t>
            </w:r>
            <w:proofErr w:type="spellEnd"/>
            <w:r w:rsidRPr="00441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157C">
              <w:rPr>
                <w:rFonts w:ascii="Times New Roman" w:hAnsi="Times New Roman" w:cs="Times New Roman"/>
              </w:rPr>
              <w:t>Жданько</w:t>
            </w:r>
            <w:proofErr w:type="spellEnd"/>
          </w:p>
        </w:tc>
        <w:tc>
          <w:tcPr>
            <w:tcW w:w="2159" w:type="dxa"/>
          </w:tcPr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57C">
              <w:rPr>
                <w:rFonts w:ascii="Times New Roman" w:hAnsi="Times New Roman" w:cs="Times New Roman"/>
              </w:rPr>
              <w:t>Кожекина</w:t>
            </w:r>
            <w:proofErr w:type="spellEnd"/>
            <w:r w:rsidRPr="0044157C">
              <w:rPr>
                <w:rFonts w:ascii="Times New Roman" w:hAnsi="Times New Roman" w:cs="Times New Roman"/>
              </w:rPr>
              <w:t xml:space="preserve"> В.Д.</w:t>
            </w:r>
          </w:p>
        </w:tc>
        <w:tc>
          <w:tcPr>
            <w:tcW w:w="2220" w:type="dxa"/>
          </w:tcPr>
          <w:p w:rsidR="0044157C" w:rsidRPr="008222F1" w:rsidRDefault="0044157C" w:rsidP="00441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57C" w:rsidRPr="00460BD5" w:rsidTr="008B25BB">
        <w:tc>
          <w:tcPr>
            <w:tcW w:w="988" w:type="dxa"/>
          </w:tcPr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r w:rsidRPr="0044157C">
              <w:rPr>
                <w:rFonts w:ascii="Times New Roman" w:hAnsi="Times New Roman" w:cs="Times New Roman"/>
              </w:rPr>
              <w:t>03.12</w:t>
            </w:r>
          </w:p>
        </w:tc>
        <w:tc>
          <w:tcPr>
            <w:tcW w:w="2458" w:type="dxa"/>
          </w:tcPr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r w:rsidRPr="0044157C">
              <w:rPr>
                <w:rFonts w:ascii="Times New Roman" w:hAnsi="Times New Roman" w:cs="Times New Roman"/>
              </w:rPr>
              <w:t>Участие в районной программе «День урожая 2020»</w:t>
            </w:r>
          </w:p>
        </w:tc>
        <w:tc>
          <w:tcPr>
            <w:tcW w:w="3090" w:type="dxa"/>
          </w:tcPr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r w:rsidRPr="0044157C">
              <w:rPr>
                <w:rFonts w:ascii="Times New Roman" w:hAnsi="Times New Roman" w:cs="Times New Roman"/>
              </w:rPr>
              <w:t xml:space="preserve">РСКЦ </w:t>
            </w:r>
            <w:proofErr w:type="spellStart"/>
            <w:r w:rsidRPr="0044157C">
              <w:rPr>
                <w:rFonts w:ascii="Times New Roman" w:hAnsi="Times New Roman" w:cs="Times New Roman"/>
              </w:rPr>
              <w:t>им.С.Жданько</w:t>
            </w:r>
            <w:proofErr w:type="spellEnd"/>
          </w:p>
        </w:tc>
        <w:tc>
          <w:tcPr>
            <w:tcW w:w="2159" w:type="dxa"/>
          </w:tcPr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r w:rsidRPr="0044157C">
              <w:rPr>
                <w:rFonts w:ascii="Times New Roman" w:hAnsi="Times New Roman" w:cs="Times New Roman"/>
              </w:rPr>
              <w:t>в</w:t>
            </w:r>
            <w:r w:rsidRPr="0044157C">
              <w:rPr>
                <w:rFonts w:ascii="Times New Roman" w:hAnsi="Times New Roman" w:cs="Times New Roman"/>
                <w:lang w:val="en-US"/>
              </w:rPr>
              <w:t>/</w:t>
            </w:r>
            <w:r w:rsidRPr="0044157C">
              <w:rPr>
                <w:rFonts w:ascii="Times New Roman" w:hAnsi="Times New Roman" w:cs="Times New Roman"/>
              </w:rPr>
              <w:t>к «</w:t>
            </w:r>
            <w:proofErr w:type="gramStart"/>
            <w:r w:rsidRPr="0044157C">
              <w:rPr>
                <w:rFonts w:ascii="Times New Roman" w:hAnsi="Times New Roman" w:cs="Times New Roman"/>
              </w:rPr>
              <w:t>Созвучие»-</w:t>
            </w:r>
            <w:proofErr w:type="gramEnd"/>
            <w:r w:rsidRPr="0044157C">
              <w:rPr>
                <w:rFonts w:ascii="Times New Roman" w:hAnsi="Times New Roman" w:cs="Times New Roman"/>
              </w:rPr>
              <w:t xml:space="preserve"> 7 чел.</w:t>
            </w:r>
          </w:p>
        </w:tc>
        <w:tc>
          <w:tcPr>
            <w:tcW w:w="2220" w:type="dxa"/>
          </w:tcPr>
          <w:p w:rsidR="0044157C" w:rsidRPr="008222F1" w:rsidRDefault="0044157C" w:rsidP="00441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57C" w:rsidRPr="00460BD5" w:rsidTr="008B25BB">
        <w:tc>
          <w:tcPr>
            <w:tcW w:w="988" w:type="dxa"/>
          </w:tcPr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r w:rsidRPr="0044157C">
              <w:rPr>
                <w:rFonts w:ascii="Times New Roman" w:hAnsi="Times New Roman" w:cs="Times New Roman"/>
              </w:rPr>
              <w:t>09.12</w:t>
            </w:r>
          </w:p>
        </w:tc>
        <w:tc>
          <w:tcPr>
            <w:tcW w:w="2458" w:type="dxa"/>
          </w:tcPr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r w:rsidRPr="0044157C">
              <w:rPr>
                <w:rFonts w:ascii="Times New Roman" w:hAnsi="Times New Roman" w:cs="Times New Roman"/>
              </w:rPr>
              <w:t>Онлайн семинар методистов КДУ по вопросам статистики в годовых отчётах</w:t>
            </w:r>
          </w:p>
        </w:tc>
        <w:tc>
          <w:tcPr>
            <w:tcW w:w="3090" w:type="dxa"/>
          </w:tcPr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r w:rsidRPr="0044157C">
              <w:rPr>
                <w:rFonts w:ascii="Times New Roman" w:hAnsi="Times New Roman" w:cs="Times New Roman"/>
              </w:rPr>
              <w:t>«</w:t>
            </w:r>
            <w:proofErr w:type="gramStart"/>
            <w:r w:rsidRPr="0044157C">
              <w:rPr>
                <w:rFonts w:ascii="Times New Roman" w:hAnsi="Times New Roman" w:cs="Times New Roman"/>
                <w:lang w:val="en-US"/>
              </w:rPr>
              <w:t>ZOOM</w:t>
            </w:r>
            <w:r w:rsidRPr="0044157C">
              <w:rPr>
                <w:rFonts w:ascii="Times New Roman" w:hAnsi="Times New Roman" w:cs="Times New Roman"/>
              </w:rPr>
              <w:t>»-</w:t>
            </w:r>
            <w:proofErr w:type="gramEnd"/>
            <w:r w:rsidRPr="0044157C">
              <w:rPr>
                <w:rFonts w:ascii="Times New Roman" w:hAnsi="Times New Roman" w:cs="Times New Roman"/>
              </w:rPr>
              <w:t>платформа для конференций</w:t>
            </w:r>
          </w:p>
        </w:tc>
        <w:tc>
          <w:tcPr>
            <w:tcW w:w="2159" w:type="dxa"/>
          </w:tcPr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57C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44157C">
              <w:rPr>
                <w:rFonts w:ascii="Times New Roman" w:hAnsi="Times New Roman" w:cs="Times New Roman"/>
              </w:rPr>
              <w:t xml:space="preserve"> Н.Н.</w:t>
            </w:r>
          </w:p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57C">
              <w:rPr>
                <w:rFonts w:ascii="Times New Roman" w:hAnsi="Times New Roman" w:cs="Times New Roman"/>
              </w:rPr>
              <w:t>Печенникова</w:t>
            </w:r>
            <w:proofErr w:type="spellEnd"/>
            <w:r w:rsidRPr="0044157C">
              <w:rPr>
                <w:rFonts w:ascii="Times New Roman" w:hAnsi="Times New Roman" w:cs="Times New Roman"/>
              </w:rPr>
              <w:t xml:space="preserve"> И.А.</w:t>
            </w:r>
          </w:p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57C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44157C">
              <w:rPr>
                <w:rFonts w:ascii="Times New Roman" w:hAnsi="Times New Roman" w:cs="Times New Roman"/>
              </w:rPr>
              <w:t xml:space="preserve"> П.А.</w:t>
            </w:r>
          </w:p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57C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44157C">
              <w:rPr>
                <w:rFonts w:ascii="Times New Roman" w:hAnsi="Times New Roman" w:cs="Times New Roman"/>
              </w:rPr>
              <w:t xml:space="preserve"> Т.С.</w:t>
            </w:r>
          </w:p>
          <w:p w:rsidR="0044157C" w:rsidRPr="0044157C" w:rsidRDefault="0044157C" w:rsidP="0044157C">
            <w:pPr>
              <w:jc w:val="center"/>
              <w:rPr>
                <w:rFonts w:ascii="Times New Roman" w:hAnsi="Times New Roman" w:cs="Times New Roman"/>
              </w:rPr>
            </w:pPr>
            <w:r w:rsidRPr="0044157C">
              <w:rPr>
                <w:rFonts w:ascii="Times New Roman" w:hAnsi="Times New Roman" w:cs="Times New Roman"/>
              </w:rPr>
              <w:t>Елисеева Е.В.</w:t>
            </w:r>
          </w:p>
        </w:tc>
        <w:tc>
          <w:tcPr>
            <w:tcW w:w="2220" w:type="dxa"/>
          </w:tcPr>
          <w:p w:rsidR="0044157C" w:rsidRPr="008222F1" w:rsidRDefault="0044157C" w:rsidP="00441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7A9F" w:rsidRDefault="001D7A9F" w:rsidP="006C0AE7">
      <w:pPr>
        <w:rPr>
          <w:rFonts w:ascii="Times New Roman" w:hAnsi="Times New Roman" w:cs="Times New Roman"/>
          <w:b/>
        </w:rPr>
      </w:pPr>
    </w:p>
    <w:p w:rsidR="002F01D2" w:rsidRPr="00460BD5" w:rsidRDefault="00800328" w:rsidP="00D30093">
      <w:pPr>
        <w:jc w:val="center"/>
        <w:rPr>
          <w:rFonts w:ascii="Times New Roman" w:hAnsi="Times New Roman" w:cs="Times New Roman"/>
          <w:b/>
        </w:rPr>
      </w:pPr>
      <w:r w:rsidRPr="00460BD5">
        <w:rPr>
          <w:rFonts w:ascii="Times New Roman" w:hAnsi="Times New Roman" w:cs="Times New Roman"/>
          <w:b/>
        </w:rPr>
        <w:t>6</w:t>
      </w:r>
      <w:r w:rsidR="00222B89">
        <w:rPr>
          <w:rFonts w:ascii="Times New Roman" w:hAnsi="Times New Roman" w:cs="Times New Roman"/>
          <w:b/>
        </w:rPr>
        <w:t>. Юбилейные даты (2020</w:t>
      </w:r>
      <w:r w:rsidR="002F01D2" w:rsidRPr="00460BD5">
        <w:rPr>
          <w:rFonts w:ascii="Times New Roman" w:hAnsi="Times New Roman" w:cs="Times New Roman"/>
          <w:b/>
        </w:rPr>
        <w:t>г)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6"/>
        <w:gridCol w:w="3114"/>
      </w:tblGrid>
      <w:tr w:rsidR="002F01D2" w:rsidRPr="00460BD5" w:rsidTr="002F01D2">
        <w:tc>
          <w:tcPr>
            <w:tcW w:w="3190" w:type="dxa"/>
          </w:tcPr>
          <w:p w:rsidR="002F01D2" w:rsidRPr="00460BD5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ФИО работника</w:t>
            </w:r>
          </w:p>
        </w:tc>
        <w:tc>
          <w:tcPr>
            <w:tcW w:w="3190" w:type="dxa"/>
          </w:tcPr>
          <w:p w:rsidR="002F01D2" w:rsidRPr="00460BD5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191" w:type="dxa"/>
          </w:tcPr>
          <w:p w:rsidR="002F01D2" w:rsidRPr="00460BD5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Дата рождения</w:t>
            </w:r>
          </w:p>
        </w:tc>
      </w:tr>
      <w:tr w:rsidR="002F01D2" w:rsidRPr="00460BD5" w:rsidTr="002F01D2">
        <w:tc>
          <w:tcPr>
            <w:tcW w:w="3190" w:type="dxa"/>
          </w:tcPr>
          <w:p w:rsidR="002F01D2" w:rsidRPr="00460BD5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2F01D2" w:rsidRPr="00460BD5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2F01D2" w:rsidRPr="00460BD5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F01D2" w:rsidRPr="00460BD5" w:rsidRDefault="00800328" w:rsidP="006C0AE7">
      <w:pPr>
        <w:jc w:val="center"/>
        <w:rPr>
          <w:rFonts w:ascii="Times New Roman" w:hAnsi="Times New Roman" w:cs="Times New Roman"/>
          <w:b/>
        </w:rPr>
      </w:pPr>
      <w:r w:rsidRPr="00460BD5">
        <w:rPr>
          <w:rFonts w:ascii="Times New Roman" w:hAnsi="Times New Roman" w:cs="Times New Roman"/>
          <w:b/>
        </w:rPr>
        <w:t>7</w:t>
      </w:r>
      <w:r w:rsidR="002F01D2" w:rsidRPr="00460BD5">
        <w:rPr>
          <w:rFonts w:ascii="Times New Roman" w:hAnsi="Times New Roman" w:cs="Times New Roman"/>
          <w:b/>
        </w:rPr>
        <w:t>. Информация по платным услугам (в разбивке по месяцам), виды платных услуг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1"/>
        <w:gridCol w:w="2329"/>
        <w:gridCol w:w="2338"/>
        <w:gridCol w:w="2327"/>
      </w:tblGrid>
      <w:tr w:rsidR="008725BD" w:rsidRPr="00460BD5" w:rsidTr="008725BD">
        <w:tc>
          <w:tcPr>
            <w:tcW w:w="2392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сумма</w:t>
            </w:r>
          </w:p>
        </w:tc>
      </w:tr>
      <w:tr w:rsidR="008725BD" w:rsidRPr="00460BD5" w:rsidTr="008725BD">
        <w:tc>
          <w:tcPr>
            <w:tcW w:w="2392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393" w:type="dxa"/>
          </w:tcPr>
          <w:p w:rsidR="008725BD" w:rsidRPr="00460BD5" w:rsidRDefault="002D0F34" w:rsidP="00D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2393" w:type="dxa"/>
          </w:tcPr>
          <w:p w:rsidR="008725BD" w:rsidRPr="00460BD5" w:rsidRDefault="002D0F34" w:rsidP="00D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26610.00</w:t>
            </w:r>
          </w:p>
        </w:tc>
      </w:tr>
      <w:tr w:rsidR="008725BD" w:rsidRPr="00460BD5" w:rsidTr="008725BD">
        <w:tc>
          <w:tcPr>
            <w:tcW w:w="2392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BD5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393" w:type="dxa"/>
          </w:tcPr>
          <w:p w:rsidR="008725BD" w:rsidRPr="00460BD5" w:rsidRDefault="002D0F34" w:rsidP="00D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393" w:type="dxa"/>
          </w:tcPr>
          <w:p w:rsidR="008725BD" w:rsidRPr="00460BD5" w:rsidRDefault="002D0F34" w:rsidP="00D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2205.00</w:t>
            </w:r>
          </w:p>
        </w:tc>
      </w:tr>
      <w:tr w:rsidR="008725BD" w:rsidRPr="00460BD5" w:rsidTr="008725BD">
        <w:tc>
          <w:tcPr>
            <w:tcW w:w="2392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BD5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393" w:type="dxa"/>
          </w:tcPr>
          <w:p w:rsidR="008725BD" w:rsidRPr="00460BD5" w:rsidRDefault="002D0F34" w:rsidP="00D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393" w:type="dxa"/>
          </w:tcPr>
          <w:p w:rsidR="008725BD" w:rsidRPr="00460BD5" w:rsidRDefault="002D0F34" w:rsidP="00D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14765.00</w:t>
            </w:r>
          </w:p>
        </w:tc>
      </w:tr>
      <w:tr w:rsidR="008725BD" w:rsidRPr="00460BD5" w:rsidTr="008725BD">
        <w:tc>
          <w:tcPr>
            <w:tcW w:w="2392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BD5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5BD" w:rsidRPr="00460BD5" w:rsidTr="008725BD">
        <w:tc>
          <w:tcPr>
            <w:tcW w:w="2392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BD5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5BD" w:rsidRPr="00460BD5" w:rsidTr="008725BD">
        <w:tc>
          <w:tcPr>
            <w:tcW w:w="2392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BD5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5BD" w:rsidRPr="00460BD5" w:rsidTr="008725BD">
        <w:tc>
          <w:tcPr>
            <w:tcW w:w="2392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BD5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5BD" w:rsidRPr="00460BD5" w:rsidTr="008725BD">
        <w:tc>
          <w:tcPr>
            <w:tcW w:w="2392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BD5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5BD" w:rsidRPr="00460BD5" w:rsidTr="008725BD">
        <w:tc>
          <w:tcPr>
            <w:tcW w:w="2392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BD5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5BD" w:rsidRPr="00460BD5" w:rsidTr="008725BD">
        <w:tc>
          <w:tcPr>
            <w:tcW w:w="2392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BD5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393" w:type="dxa"/>
          </w:tcPr>
          <w:p w:rsidR="008725BD" w:rsidRPr="00460BD5" w:rsidRDefault="002D0F34" w:rsidP="00D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393" w:type="dxa"/>
          </w:tcPr>
          <w:p w:rsidR="008725BD" w:rsidRPr="00460BD5" w:rsidRDefault="002D0F34" w:rsidP="00D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3150.00</w:t>
            </w:r>
          </w:p>
        </w:tc>
      </w:tr>
      <w:tr w:rsidR="008725BD" w:rsidRPr="00460BD5" w:rsidTr="008725BD">
        <w:tc>
          <w:tcPr>
            <w:tcW w:w="2392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BD5">
              <w:rPr>
                <w:rFonts w:ascii="Times New Roman" w:hAnsi="Times New Roman" w:cs="Times New Roman"/>
              </w:rPr>
              <w:lastRenderedPageBreak/>
              <w:t>Дискотека</w:t>
            </w: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393" w:type="dxa"/>
          </w:tcPr>
          <w:p w:rsidR="008725BD" w:rsidRPr="00460BD5" w:rsidRDefault="002D0F34" w:rsidP="00D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393" w:type="dxa"/>
          </w:tcPr>
          <w:p w:rsidR="008725BD" w:rsidRPr="00460BD5" w:rsidRDefault="002D0F34" w:rsidP="00D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1155.00</w:t>
            </w:r>
          </w:p>
        </w:tc>
      </w:tr>
      <w:tr w:rsidR="008725BD" w:rsidRPr="00460BD5" w:rsidTr="008725BD">
        <w:tc>
          <w:tcPr>
            <w:tcW w:w="2392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BD5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460BD5" w:rsidRDefault="002D0F34" w:rsidP="00D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8725BD" w:rsidRPr="00460BD5">
              <w:rPr>
                <w:rFonts w:ascii="Times New Roman" w:hAnsi="Times New Roman" w:cs="Times New Roman"/>
              </w:rPr>
              <w:t>екабрь</w:t>
            </w:r>
          </w:p>
        </w:tc>
        <w:tc>
          <w:tcPr>
            <w:tcW w:w="2393" w:type="dxa"/>
          </w:tcPr>
          <w:p w:rsidR="008725BD" w:rsidRPr="00460BD5" w:rsidRDefault="002D0F34" w:rsidP="00D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393" w:type="dxa"/>
          </w:tcPr>
          <w:p w:rsidR="008725BD" w:rsidRPr="00460BD5" w:rsidRDefault="002D0F34" w:rsidP="00D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1400.00</w:t>
            </w:r>
          </w:p>
        </w:tc>
      </w:tr>
      <w:tr w:rsidR="008725BD" w:rsidRPr="00460BD5" w:rsidTr="008725BD">
        <w:tc>
          <w:tcPr>
            <w:tcW w:w="2392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BD5">
              <w:rPr>
                <w:rFonts w:ascii="Times New Roman" w:hAnsi="Times New Roman" w:cs="Times New Roman"/>
                <w:b/>
              </w:rPr>
              <w:t>Итого</w:t>
            </w:r>
            <w:r w:rsidR="000B3871" w:rsidRPr="00460BD5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393" w:type="dxa"/>
          </w:tcPr>
          <w:p w:rsidR="008725BD" w:rsidRPr="00460BD5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3" w:type="dxa"/>
          </w:tcPr>
          <w:p w:rsidR="008725BD" w:rsidRPr="00460BD5" w:rsidRDefault="002D0F34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627</w:t>
            </w:r>
          </w:p>
        </w:tc>
        <w:tc>
          <w:tcPr>
            <w:tcW w:w="2393" w:type="dxa"/>
          </w:tcPr>
          <w:p w:rsidR="008725BD" w:rsidRPr="00AE5478" w:rsidRDefault="00AE5478" w:rsidP="00AE5478">
            <w:pPr>
              <w:jc w:val="center"/>
              <w:rPr>
                <w:rFonts w:ascii="Times New Roman" w:hAnsi="Times New Roman" w:cs="Times New Roman"/>
              </w:rPr>
            </w:pPr>
            <w:r w:rsidRPr="00AE5478">
              <w:rPr>
                <w:rFonts w:ascii="Times New Roman" w:hAnsi="Times New Roman" w:cs="Times New Roman"/>
              </w:rPr>
              <w:t>49285.00</w:t>
            </w:r>
          </w:p>
        </w:tc>
      </w:tr>
    </w:tbl>
    <w:p w:rsidR="006C0AE7" w:rsidRDefault="006C0AE7" w:rsidP="006C0AE7">
      <w:pPr>
        <w:rPr>
          <w:rFonts w:ascii="Times New Roman" w:hAnsi="Times New Roman" w:cs="Times New Roman"/>
          <w:b/>
        </w:rPr>
      </w:pPr>
    </w:p>
    <w:p w:rsidR="002F01D2" w:rsidRPr="00460BD5" w:rsidRDefault="00800328" w:rsidP="006C0AE7">
      <w:pPr>
        <w:jc w:val="center"/>
        <w:rPr>
          <w:rFonts w:ascii="Times New Roman" w:hAnsi="Times New Roman" w:cs="Times New Roman"/>
          <w:b/>
        </w:rPr>
      </w:pPr>
      <w:r w:rsidRPr="00460BD5">
        <w:rPr>
          <w:rFonts w:ascii="Times New Roman" w:hAnsi="Times New Roman" w:cs="Times New Roman"/>
          <w:b/>
        </w:rPr>
        <w:t>8</w:t>
      </w:r>
      <w:r w:rsidR="002F01D2" w:rsidRPr="00460BD5">
        <w:rPr>
          <w:rFonts w:ascii="Times New Roman" w:hAnsi="Times New Roman" w:cs="Times New Roman"/>
          <w:b/>
        </w:rPr>
        <w:t>. Работа клубных формирований</w:t>
      </w:r>
    </w:p>
    <w:tbl>
      <w:tblPr>
        <w:tblStyle w:val="a4"/>
        <w:tblW w:w="21420" w:type="dxa"/>
        <w:tblInd w:w="-1706" w:type="dxa"/>
        <w:tblLayout w:type="fixed"/>
        <w:tblLook w:val="04A0" w:firstRow="1" w:lastRow="0" w:firstColumn="1" w:lastColumn="0" w:noHBand="0" w:noVBand="1"/>
        <w:tblPrChange w:id="6" w:author="Miguel Cortez" w:date="2020-12-15T13:54:00Z">
          <w:tblPr>
            <w:tblStyle w:val="a4"/>
            <w:tblW w:w="21420" w:type="dxa"/>
            <w:tblInd w:w="-1706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1843"/>
        <w:gridCol w:w="709"/>
        <w:gridCol w:w="2835"/>
        <w:gridCol w:w="1984"/>
        <w:gridCol w:w="4863"/>
        <w:gridCol w:w="3110"/>
        <w:gridCol w:w="2929"/>
        <w:gridCol w:w="3147"/>
        <w:tblGridChange w:id="7">
          <w:tblGrid>
            <w:gridCol w:w="680"/>
            <w:gridCol w:w="1021"/>
            <w:gridCol w:w="851"/>
            <w:gridCol w:w="2268"/>
            <w:gridCol w:w="992"/>
            <w:gridCol w:w="1985"/>
            <w:gridCol w:w="4437"/>
            <w:gridCol w:w="3110"/>
            <w:gridCol w:w="2929"/>
            <w:gridCol w:w="3147"/>
          </w:tblGrid>
        </w:tblGridChange>
      </w:tblGrid>
      <w:tr w:rsidR="003508AF" w:rsidRPr="00460BD5" w:rsidTr="003508AF">
        <w:trPr>
          <w:gridAfter w:val="3"/>
          <w:wAfter w:w="9186" w:type="dxa"/>
          <w:trPrChange w:id="8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9" w:author="Miguel Cortez" w:date="2020-12-15T13:54:00Z">
              <w:tcPr>
                <w:tcW w:w="1701" w:type="dxa"/>
                <w:gridSpan w:val="2"/>
              </w:tcPr>
            </w:tcPrChange>
          </w:tcPr>
          <w:p w:rsidR="002F01D2" w:rsidRPr="00460BD5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709" w:type="dxa"/>
            <w:tcPrChange w:id="10" w:author="Miguel Cortez" w:date="2020-12-15T13:54:00Z">
              <w:tcPr>
                <w:tcW w:w="851" w:type="dxa"/>
              </w:tcPr>
            </w:tcPrChange>
          </w:tcPr>
          <w:p w:rsidR="002F01D2" w:rsidRPr="00460BD5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Кол-во человек</w:t>
            </w:r>
          </w:p>
        </w:tc>
        <w:tc>
          <w:tcPr>
            <w:tcW w:w="2835" w:type="dxa"/>
            <w:tcPrChange w:id="11" w:author="Miguel Cortez" w:date="2020-12-15T13:54:00Z">
              <w:tcPr>
                <w:tcW w:w="2268" w:type="dxa"/>
              </w:tcPr>
            </w:tcPrChange>
          </w:tcPr>
          <w:p w:rsidR="002F01D2" w:rsidRPr="00460BD5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60BD5">
              <w:rPr>
                <w:rFonts w:ascii="Times New Roman" w:hAnsi="Times New Roman" w:cs="Times New Roman"/>
              </w:rPr>
              <w:t>Расписание  занятий</w:t>
            </w:r>
            <w:proofErr w:type="gramEnd"/>
          </w:p>
        </w:tc>
        <w:tc>
          <w:tcPr>
            <w:tcW w:w="1984" w:type="dxa"/>
            <w:tcPrChange w:id="12" w:author="Miguel Cortez" w:date="2020-12-15T13:54:00Z">
              <w:tcPr>
                <w:tcW w:w="2977" w:type="dxa"/>
                <w:gridSpan w:val="2"/>
              </w:tcPr>
            </w:tcPrChange>
          </w:tcPr>
          <w:p w:rsidR="002F01D2" w:rsidRPr="00460BD5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4863" w:type="dxa"/>
            <w:tcPrChange w:id="13" w:author="Miguel Cortez" w:date="2020-12-15T13:54:00Z">
              <w:tcPr>
                <w:tcW w:w="4437" w:type="dxa"/>
              </w:tcPr>
            </w:tcPrChange>
          </w:tcPr>
          <w:p w:rsidR="002F01D2" w:rsidRPr="00460BD5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Краткое описание работы</w:t>
            </w:r>
          </w:p>
        </w:tc>
      </w:tr>
      <w:tr w:rsidR="00542474" w:rsidRPr="00460BD5" w:rsidTr="003508AF">
        <w:tblPrEx>
          <w:tblPrExChange w:id="14" w:author="Miguel Cortez" w:date="2020-12-15T13:52:00Z">
            <w:tblPrEx>
              <w:tblW w:w="20740" w:type="dxa"/>
              <w:tblInd w:w="-1026" w:type="dxa"/>
            </w:tblPrEx>
          </w:tblPrExChange>
        </w:tblPrEx>
        <w:trPr>
          <w:gridAfter w:val="3"/>
          <w:wAfter w:w="9186" w:type="dxa"/>
          <w:trPrChange w:id="15" w:author="Miguel Cortez" w:date="2020-12-15T13:52:00Z">
            <w:trPr>
              <w:gridBefore w:val="1"/>
              <w:gridAfter w:val="3"/>
              <w:wAfter w:w="9282" w:type="dxa"/>
            </w:trPr>
          </w:trPrChange>
        </w:trPr>
        <w:tc>
          <w:tcPr>
            <w:tcW w:w="12234" w:type="dxa"/>
            <w:gridSpan w:val="5"/>
            <w:tcPrChange w:id="16" w:author="Miguel Cortez" w:date="2020-12-15T13:52:00Z">
              <w:tcPr>
                <w:tcW w:w="11458" w:type="dxa"/>
                <w:gridSpan w:val="6"/>
              </w:tcPr>
            </w:tcPrChange>
          </w:tcPr>
          <w:p w:rsidR="00542474" w:rsidRPr="00460BD5" w:rsidRDefault="00542474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  <w:b/>
              </w:rPr>
              <w:t>Детские</w:t>
            </w:r>
            <w:r w:rsidR="00C60A9C" w:rsidRPr="00460BD5">
              <w:rPr>
                <w:rFonts w:ascii="Times New Roman" w:hAnsi="Times New Roman" w:cs="Times New Roman"/>
                <w:b/>
              </w:rPr>
              <w:t xml:space="preserve"> кружки, клубы по интересам</w:t>
            </w:r>
          </w:p>
        </w:tc>
      </w:tr>
      <w:tr w:rsidR="003508AF" w:rsidRPr="00460BD5" w:rsidTr="003508AF">
        <w:trPr>
          <w:gridAfter w:val="3"/>
          <w:wAfter w:w="9186" w:type="dxa"/>
          <w:trPrChange w:id="17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18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Default="0037523A" w:rsidP="0037523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60BD5">
              <w:rPr>
                <w:rFonts w:ascii="Times New Roman" w:hAnsi="Times New Roman" w:cs="Times New Roman"/>
                <w:b/>
              </w:rPr>
              <w:t>Танц</w:t>
            </w:r>
            <w:proofErr w:type="spellEnd"/>
            <w:r w:rsidRPr="00460BD5">
              <w:rPr>
                <w:rFonts w:ascii="Times New Roman" w:hAnsi="Times New Roman" w:cs="Times New Roman"/>
                <w:b/>
              </w:rPr>
              <w:t>. студия «Фаворит»</w:t>
            </w:r>
          </w:p>
          <w:p w:rsidR="00F156FE" w:rsidRPr="00460BD5" w:rsidRDefault="00F156FE" w:rsidP="003752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старшая гр.</w:t>
            </w:r>
          </w:p>
        </w:tc>
        <w:tc>
          <w:tcPr>
            <w:tcW w:w="709" w:type="dxa"/>
            <w:tcPrChange w:id="19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</w:p>
          <w:p w:rsidR="0037523A" w:rsidRPr="00460BD5" w:rsidRDefault="00E51805" w:rsidP="0037523A">
            <w:pPr>
              <w:jc w:val="center"/>
              <w:rPr>
                <w:rFonts w:ascii="Times New Roman" w:hAnsi="Times New Roman" w:cs="Times New Roman"/>
              </w:rPr>
            </w:pPr>
            <w:ins w:id="20" w:author="Miguel Cortez" w:date="2020-12-15T13:32:00Z">
              <w:r>
                <w:rPr>
                  <w:rFonts w:ascii="Times New Roman" w:hAnsi="Times New Roman" w:cs="Times New Roman"/>
                  <w:lang w:val="en-US"/>
                </w:rPr>
                <w:t>5</w:t>
              </w:r>
            </w:ins>
            <w:del w:id="21" w:author="Miguel Cortez" w:date="2020-12-15T13:32:00Z">
              <w:r w:rsidR="0037523A" w:rsidRPr="00460BD5" w:rsidDel="00E51805">
                <w:rPr>
                  <w:rFonts w:ascii="Times New Roman" w:hAnsi="Times New Roman" w:cs="Times New Roman"/>
                </w:rPr>
                <w:delText>6</w:delText>
              </w:r>
            </w:del>
            <w:r w:rsidR="0037523A" w:rsidRPr="00460BD5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835" w:type="dxa"/>
            <w:tcPrChange w:id="22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</w:p>
          <w:p w:rsidR="00F156FE" w:rsidRDefault="00F156FE" w:rsidP="0037523A">
            <w:pPr>
              <w:jc w:val="center"/>
              <w:rPr>
                <w:rFonts w:ascii="Times New Roman" w:hAnsi="Times New Roman" w:cs="Times New Roman"/>
              </w:rPr>
            </w:pP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Пятница: 15:00-16:00</w:t>
            </w:r>
          </w:p>
        </w:tc>
        <w:tc>
          <w:tcPr>
            <w:tcW w:w="1984" w:type="dxa"/>
            <w:tcPrChange w:id="23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</w:p>
          <w:p w:rsidR="00F156FE" w:rsidRDefault="00F156FE" w:rsidP="0037523A">
            <w:pPr>
              <w:jc w:val="center"/>
              <w:rPr>
                <w:rFonts w:ascii="Times New Roman" w:hAnsi="Times New Roman" w:cs="Times New Roman"/>
              </w:rPr>
            </w:pP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0BD5">
              <w:rPr>
                <w:rFonts w:ascii="Times New Roman" w:hAnsi="Times New Roman" w:cs="Times New Roman"/>
              </w:rPr>
              <w:t>Шарикова</w:t>
            </w:r>
            <w:proofErr w:type="spellEnd"/>
            <w:r w:rsidRPr="00460BD5">
              <w:rPr>
                <w:rFonts w:ascii="Times New Roman" w:hAnsi="Times New Roman" w:cs="Times New Roman"/>
              </w:rPr>
              <w:t xml:space="preserve"> Е</w:t>
            </w:r>
            <w:r w:rsidR="00C60A9C" w:rsidRPr="00460BD5">
              <w:rPr>
                <w:rFonts w:ascii="Times New Roman" w:hAnsi="Times New Roman" w:cs="Times New Roman"/>
              </w:rPr>
              <w:t xml:space="preserve">лена </w:t>
            </w:r>
            <w:r w:rsidRPr="00460BD5">
              <w:rPr>
                <w:rFonts w:ascii="Times New Roman" w:hAnsi="Times New Roman" w:cs="Times New Roman"/>
              </w:rPr>
              <w:t>С</w:t>
            </w:r>
            <w:r w:rsidR="00C60A9C" w:rsidRPr="00460BD5">
              <w:rPr>
                <w:rFonts w:ascii="Times New Roman" w:hAnsi="Times New Roman" w:cs="Times New Roman"/>
              </w:rPr>
              <w:t>ергеевна</w:t>
            </w:r>
          </w:p>
        </w:tc>
        <w:tc>
          <w:tcPr>
            <w:tcW w:w="4863" w:type="dxa"/>
            <w:tcPrChange w:id="24" w:author="Miguel Cortez" w:date="2020-12-15T13:54:00Z">
              <w:tcPr>
                <w:tcW w:w="4437" w:type="dxa"/>
              </w:tcPr>
            </w:tcPrChange>
          </w:tcPr>
          <w:p w:rsidR="00F156FE" w:rsidRDefault="00F156FE" w:rsidP="0028556F">
            <w:pPr>
              <w:rPr>
                <w:rFonts w:ascii="Times New Roman" w:hAnsi="Times New Roman" w:cs="Times New Roman"/>
              </w:rPr>
            </w:pPr>
          </w:p>
          <w:p w:rsidR="00F156FE" w:rsidRDefault="00F156FE" w:rsidP="0028556F">
            <w:pPr>
              <w:rPr>
                <w:rFonts w:ascii="Times New Roman" w:hAnsi="Times New Roman" w:cs="Times New Roman"/>
              </w:rPr>
            </w:pPr>
          </w:p>
          <w:p w:rsidR="00F156FE" w:rsidRDefault="00F156FE" w:rsidP="0028556F">
            <w:pPr>
              <w:rPr>
                <w:rFonts w:ascii="Times New Roman" w:hAnsi="Times New Roman" w:cs="Times New Roman"/>
              </w:rPr>
            </w:pPr>
          </w:p>
          <w:p w:rsidR="0037523A" w:rsidRPr="00460BD5" w:rsidRDefault="00C60A9C" w:rsidP="0028556F">
            <w:pPr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Разучивание танцев, участие в концертных программах и конкурсах.</w:t>
            </w:r>
          </w:p>
        </w:tc>
      </w:tr>
      <w:tr w:rsidR="003508AF" w:rsidRPr="00460BD5" w:rsidTr="003508AF">
        <w:trPr>
          <w:gridAfter w:val="3"/>
          <w:wAfter w:w="9186" w:type="dxa"/>
          <w:trPrChange w:id="25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26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средняя гр.</w:t>
            </w: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PrChange w:id="27" w:author="Miguel Cortez" w:date="2020-12-15T13:54:00Z">
              <w:tcPr>
                <w:tcW w:w="851" w:type="dxa"/>
              </w:tcPr>
            </w:tcPrChange>
          </w:tcPr>
          <w:p w:rsidR="0037523A" w:rsidRPr="00460BD5" w:rsidRDefault="00E51805" w:rsidP="0037523A">
            <w:pPr>
              <w:jc w:val="center"/>
              <w:rPr>
                <w:rFonts w:ascii="Times New Roman" w:hAnsi="Times New Roman" w:cs="Times New Roman"/>
              </w:rPr>
            </w:pPr>
            <w:ins w:id="28" w:author="Miguel Cortez" w:date="2020-12-15T13:32:00Z">
              <w:r>
                <w:rPr>
                  <w:rFonts w:ascii="Times New Roman" w:hAnsi="Times New Roman" w:cs="Times New Roman"/>
                  <w:lang w:val="en-US"/>
                </w:rPr>
                <w:t>7</w:t>
              </w:r>
            </w:ins>
            <w:del w:id="29" w:author="Miguel Cortez" w:date="2020-12-15T13:32:00Z">
              <w:r w:rsidR="0037523A" w:rsidRPr="00460BD5" w:rsidDel="00E51805">
                <w:rPr>
                  <w:rFonts w:ascii="Times New Roman" w:hAnsi="Times New Roman" w:cs="Times New Roman"/>
                </w:rPr>
                <w:delText>6</w:delText>
              </w:r>
            </w:del>
            <w:r w:rsidR="0037523A" w:rsidRPr="00460BD5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835" w:type="dxa"/>
            <w:tcPrChange w:id="30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Вторник: 14:00-15:00</w:t>
            </w:r>
          </w:p>
          <w:p w:rsidR="0037523A" w:rsidRPr="00460BD5" w:rsidDel="00E51805" w:rsidRDefault="0037523A" w:rsidP="0037523A">
            <w:pPr>
              <w:jc w:val="center"/>
              <w:rPr>
                <w:del w:id="31" w:author="Miguel Cortez" w:date="2020-12-15T13:32:00Z"/>
                <w:rFonts w:ascii="Times New Roman" w:hAnsi="Times New Roman" w:cs="Times New Roman"/>
              </w:rPr>
            </w:pPr>
            <w:del w:id="32" w:author="Miguel Cortez" w:date="2020-12-15T13:32:00Z">
              <w:r w:rsidRPr="00460BD5" w:rsidDel="00E51805">
                <w:rPr>
                  <w:rFonts w:ascii="Times New Roman" w:hAnsi="Times New Roman" w:cs="Times New Roman"/>
                </w:rPr>
                <w:delText>Среда :14:00-15:00</w:delText>
              </w:r>
            </w:del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Пятница: 14:00-15:00</w:t>
            </w:r>
          </w:p>
        </w:tc>
        <w:tc>
          <w:tcPr>
            <w:tcW w:w="1984" w:type="dxa"/>
            <w:tcPrChange w:id="33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C60A9C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0BD5">
              <w:rPr>
                <w:rFonts w:ascii="Times New Roman" w:hAnsi="Times New Roman" w:cs="Times New Roman"/>
              </w:rPr>
              <w:t>Шарикова</w:t>
            </w:r>
            <w:proofErr w:type="spellEnd"/>
            <w:r w:rsidRPr="00460BD5">
              <w:rPr>
                <w:rFonts w:ascii="Times New Roman" w:hAnsi="Times New Roman" w:cs="Times New Roman"/>
              </w:rPr>
              <w:t xml:space="preserve"> Елена Сергеевна</w:t>
            </w:r>
          </w:p>
        </w:tc>
        <w:tc>
          <w:tcPr>
            <w:tcW w:w="4863" w:type="dxa"/>
            <w:tcPrChange w:id="34" w:author="Miguel Cortez" w:date="2020-12-15T13:54:00Z">
              <w:tcPr>
                <w:tcW w:w="4437" w:type="dxa"/>
              </w:tcPr>
            </w:tcPrChange>
          </w:tcPr>
          <w:p w:rsidR="0037523A" w:rsidRPr="00460BD5" w:rsidRDefault="00C60A9C" w:rsidP="0028556F">
            <w:pPr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Разучивание танцев, участие в концертных программах и конкурсах.</w:t>
            </w:r>
          </w:p>
        </w:tc>
      </w:tr>
      <w:tr w:rsidR="003508AF" w:rsidRPr="00460BD5" w:rsidTr="003508AF">
        <w:trPr>
          <w:gridAfter w:val="3"/>
          <w:wAfter w:w="9186" w:type="dxa"/>
          <w:trPrChange w:id="35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36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младшая гр.</w:t>
            </w:r>
          </w:p>
        </w:tc>
        <w:tc>
          <w:tcPr>
            <w:tcW w:w="709" w:type="dxa"/>
            <w:tcPrChange w:id="37" w:author="Miguel Cortez" w:date="2020-12-15T13:54:00Z">
              <w:tcPr>
                <w:tcW w:w="851" w:type="dxa"/>
              </w:tcPr>
            </w:tcPrChange>
          </w:tcPr>
          <w:p w:rsidR="0037523A" w:rsidRPr="00460BD5" w:rsidRDefault="00E51805" w:rsidP="0037523A">
            <w:pPr>
              <w:jc w:val="center"/>
              <w:rPr>
                <w:rFonts w:ascii="Times New Roman" w:hAnsi="Times New Roman" w:cs="Times New Roman"/>
              </w:rPr>
            </w:pPr>
            <w:ins w:id="38" w:author="Miguel Cortez" w:date="2020-12-15T13:33:00Z">
              <w:r>
                <w:rPr>
                  <w:rFonts w:ascii="Times New Roman" w:hAnsi="Times New Roman" w:cs="Times New Roman"/>
                  <w:lang w:val="en-US"/>
                </w:rPr>
                <w:t>7</w:t>
              </w:r>
            </w:ins>
            <w:del w:id="39" w:author="Miguel Cortez" w:date="2020-12-15T13:33:00Z">
              <w:r w:rsidR="0037523A" w:rsidRPr="00460BD5" w:rsidDel="00E51805">
                <w:rPr>
                  <w:rFonts w:ascii="Times New Roman" w:hAnsi="Times New Roman" w:cs="Times New Roman"/>
                </w:rPr>
                <w:delText>8</w:delText>
              </w:r>
            </w:del>
            <w:r w:rsidR="0037523A" w:rsidRPr="00460BD5">
              <w:rPr>
                <w:rFonts w:ascii="Times New Roman" w:hAnsi="Times New Roman" w:cs="Times New Roman"/>
              </w:rPr>
              <w:t xml:space="preserve"> чел</w:t>
            </w:r>
          </w:p>
        </w:tc>
        <w:tc>
          <w:tcPr>
            <w:tcW w:w="2835" w:type="dxa"/>
            <w:tcPrChange w:id="40" w:author="Miguel Cortez" w:date="2020-12-15T13:54:00Z">
              <w:tcPr>
                <w:tcW w:w="2268" w:type="dxa"/>
              </w:tcPr>
            </w:tcPrChange>
          </w:tcPr>
          <w:p w:rsidR="0037523A" w:rsidRPr="00460BD5" w:rsidDel="00E51805" w:rsidRDefault="0037523A" w:rsidP="0037523A">
            <w:pPr>
              <w:jc w:val="center"/>
              <w:rPr>
                <w:del w:id="41" w:author="Miguel Cortez" w:date="2020-12-15T13:33:00Z"/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Вторник: 13:00-14:00</w:t>
            </w:r>
          </w:p>
          <w:p w:rsidR="0037523A" w:rsidRPr="00460BD5" w:rsidRDefault="0037523A">
            <w:pPr>
              <w:jc w:val="center"/>
              <w:rPr>
                <w:rFonts w:ascii="Times New Roman" w:hAnsi="Times New Roman" w:cs="Times New Roman"/>
              </w:rPr>
            </w:pPr>
            <w:del w:id="42" w:author="Miguel Cortez" w:date="2020-12-15T13:33:00Z">
              <w:r w:rsidRPr="00460BD5" w:rsidDel="00E51805">
                <w:rPr>
                  <w:rFonts w:ascii="Times New Roman" w:hAnsi="Times New Roman" w:cs="Times New Roman"/>
                </w:rPr>
                <w:delText>Среда :13:00-14:00</w:delText>
              </w:r>
            </w:del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Пятница: 13:00-14:00</w:t>
            </w:r>
          </w:p>
        </w:tc>
        <w:tc>
          <w:tcPr>
            <w:tcW w:w="1984" w:type="dxa"/>
            <w:tcPrChange w:id="43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C60A9C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0BD5">
              <w:rPr>
                <w:rFonts w:ascii="Times New Roman" w:hAnsi="Times New Roman" w:cs="Times New Roman"/>
              </w:rPr>
              <w:t>Шарикова</w:t>
            </w:r>
            <w:proofErr w:type="spellEnd"/>
            <w:r w:rsidRPr="00460BD5">
              <w:rPr>
                <w:rFonts w:ascii="Times New Roman" w:hAnsi="Times New Roman" w:cs="Times New Roman"/>
              </w:rPr>
              <w:t xml:space="preserve"> Елена Сергеевна</w:t>
            </w:r>
          </w:p>
        </w:tc>
        <w:tc>
          <w:tcPr>
            <w:tcW w:w="4863" w:type="dxa"/>
            <w:tcPrChange w:id="44" w:author="Miguel Cortez" w:date="2020-12-15T13:54:00Z">
              <w:tcPr>
                <w:tcW w:w="4437" w:type="dxa"/>
              </w:tcPr>
            </w:tcPrChange>
          </w:tcPr>
          <w:p w:rsidR="0037523A" w:rsidRPr="00460BD5" w:rsidRDefault="00C60A9C" w:rsidP="000F6445">
            <w:pPr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Разучивание танцев, участие в концертных программах и конкурсах.</w:t>
            </w:r>
          </w:p>
        </w:tc>
      </w:tr>
      <w:tr w:rsidR="003508AF" w:rsidRPr="00460BD5" w:rsidTr="00F156FE">
        <w:trPr>
          <w:gridAfter w:val="3"/>
          <w:wAfter w:w="9186" w:type="dxa"/>
          <w:trHeight w:val="553"/>
          <w:trPrChange w:id="45" w:author="Miguel Cortez" w:date="2020-12-15T13:54:00Z">
            <w:trPr>
              <w:gridAfter w:val="3"/>
              <w:wAfter w:w="9186" w:type="dxa"/>
              <w:trHeight w:val="1497"/>
            </w:trPr>
          </w:trPrChange>
        </w:trPr>
        <w:tc>
          <w:tcPr>
            <w:tcW w:w="1843" w:type="dxa"/>
            <w:tcPrChange w:id="46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Del="00E51805" w:rsidRDefault="0037523A" w:rsidP="0037523A">
            <w:pPr>
              <w:jc w:val="center"/>
              <w:rPr>
                <w:del w:id="47" w:author="Miguel Cortez" w:date="2020-12-15T13:34:00Z"/>
                <w:rFonts w:ascii="Times New Roman" w:hAnsi="Times New Roman" w:cs="Times New Roman"/>
              </w:rPr>
            </w:pPr>
            <w:del w:id="48" w:author="Miguel Cortez" w:date="2020-12-15T13:34:00Z">
              <w:r w:rsidRPr="00460BD5" w:rsidDel="00E51805">
                <w:rPr>
                  <w:rFonts w:ascii="Times New Roman" w:hAnsi="Times New Roman" w:cs="Times New Roman"/>
                </w:rPr>
                <w:delText>Народный танец</w:delText>
              </w:r>
            </w:del>
          </w:p>
          <w:p w:rsidR="0037523A" w:rsidRPr="00E5180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del w:id="49" w:author="Miguel Cortez" w:date="2020-12-15T13:34:00Z">
              <w:r w:rsidRPr="00460BD5" w:rsidDel="00E51805">
                <w:rPr>
                  <w:rFonts w:ascii="Times New Roman" w:hAnsi="Times New Roman" w:cs="Times New Roman"/>
                </w:rPr>
                <w:delText>(малые формы)</w:delText>
              </w:r>
            </w:del>
            <w:proofErr w:type="spellStart"/>
            <w:ins w:id="50" w:author="Miguel Cortez" w:date="2020-12-15T13:34:00Z">
              <w:r w:rsidR="00E51805">
                <w:rPr>
                  <w:rFonts w:ascii="Times New Roman" w:hAnsi="Times New Roman" w:cs="Times New Roman"/>
                </w:rPr>
                <w:t>Танц.коллектив</w:t>
              </w:r>
              <w:proofErr w:type="spellEnd"/>
              <w:r w:rsidR="00E51805">
                <w:rPr>
                  <w:rFonts w:ascii="Times New Roman" w:hAnsi="Times New Roman" w:cs="Times New Roman"/>
                </w:rPr>
                <w:t xml:space="preserve"> «</w:t>
              </w:r>
              <w:r w:rsidR="00E51805">
                <w:rPr>
                  <w:rFonts w:ascii="Times New Roman" w:hAnsi="Times New Roman" w:cs="Times New Roman"/>
                  <w:lang w:val="en-US"/>
                </w:rPr>
                <w:t>Smile</w:t>
              </w:r>
              <w:r w:rsidR="00E51805">
                <w:rPr>
                  <w:rFonts w:ascii="Times New Roman" w:hAnsi="Times New Roman" w:cs="Times New Roman"/>
                </w:rPr>
                <w:t>»</w:t>
              </w:r>
            </w:ins>
          </w:p>
        </w:tc>
        <w:tc>
          <w:tcPr>
            <w:tcW w:w="709" w:type="dxa"/>
            <w:tcPrChange w:id="51" w:author="Miguel Cortez" w:date="2020-12-15T13:54:00Z">
              <w:tcPr>
                <w:tcW w:w="851" w:type="dxa"/>
              </w:tcPr>
            </w:tcPrChange>
          </w:tcPr>
          <w:p w:rsidR="0037523A" w:rsidRPr="00460BD5" w:rsidDel="00E51805" w:rsidRDefault="0037523A">
            <w:pPr>
              <w:jc w:val="center"/>
              <w:rPr>
                <w:del w:id="52" w:author="Miguel Cortez" w:date="2020-12-15T13:36:00Z"/>
                <w:rFonts w:ascii="Times New Roman" w:hAnsi="Times New Roman" w:cs="Times New Roman"/>
              </w:rPr>
            </w:pPr>
          </w:p>
          <w:p w:rsidR="0037523A" w:rsidRPr="00460BD5" w:rsidRDefault="00E51805">
            <w:pPr>
              <w:jc w:val="center"/>
              <w:rPr>
                <w:rFonts w:ascii="Times New Roman" w:hAnsi="Times New Roman" w:cs="Times New Roman"/>
              </w:rPr>
            </w:pPr>
            <w:ins w:id="53" w:author="Miguel Cortez" w:date="2020-12-15T13:34:00Z">
              <w:r>
                <w:rPr>
                  <w:rFonts w:ascii="Times New Roman" w:hAnsi="Times New Roman" w:cs="Times New Roman"/>
                </w:rPr>
                <w:t>7</w:t>
              </w:r>
            </w:ins>
            <w:del w:id="54" w:author="Miguel Cortez" w:date="2020-12-15T13:34:00Z">
              <w:r w:rsidR="0037523A" w:rsidRPr="00460BD5" w:rsidDel="00E51805">
                <w:rPr>
                  <w:rFonts w:ascii="Times New Roman" w:hAnsi="Times New Roman" w:cs="Times New Roman"/>
                </w:rPr>
                <w:delText>3</w:delText>
              </w:r>
            </w:del>
            <w:r w:rsidR="0037523A" w:rsidRPr="00460BD5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835" w:type="dxa"/>
            <w:tcPrChange w:id="55" w:author="Miguel Cortez" w:date="2020-12-15T13:54:00Z">
              <w:tcPr>
                <w:tcW w:w="2268" w:type="dxa"/>
              </w:tcPr>
            </w:tcPrChange>
          </w:tcPr>
          <w:p w:rsidR="0037523A" w:rsidRPr="00460BD5" w:rsidDel="003D4D4C" w:rsidRDefault="0037523A" w:rsidP="00F156FE">
            <w:pPr>
              <w:jc w:val="center"/>
              <w:rPr>
                <w:del w:id="56" w:author="Miguel Cortez" w:date="2020-12-15T13:47:00Z"/>
                <w:rFonts w:ascii="Times New Roman" w:hAnsi="Times New Roman" w:cs="Times New Roman"/>
              </w:rPr>
            </w:pPr>
          </w:p>
          <w:p w:rsidR="0037523A" w:rsidRPr="00460BD5" w:rsidRDefault="00E51805">
            <w:pPr>
              <w:jc w:val="center"/>
              <w:rPr>
                <w:rFonts w:ascii="Times New Roman" w:hAnsi="Times New Roman" w:cs="Times New Roman"/>
              </w:rPr>
            </w:pPr>
            <w:ins w:id="57" w:author="Miguel Cortez" w:date="2020-12-15T13:35:00Z">
              <w:r>
                <w:rPr>
                  <w:rFonts w:ascii="Times New Roman" w:hAnsi="Times New Roman" w:cs="Times New Roman"/>
                </w:rPr>
                <w:t>Четверг</w:t>
              </w:r>
            </w:ins>
            <w:del w:id="58" w:author="Miguel Cortez" w:date="2020-12-15T13:35:00Z">
              <w:r w:rsidR="0037523A" w:rsidRPr="00460BD5" w:rsidDel="00E51805">
                <w:rPr>
                  <w:rFonts w:ascii="Times New Roman" w:hAnsi="Times New Roman" w:cs="Times New Roman"/>
                </w:rPr>
                <w:delText>Пятница</w:delText>
              </w:r>
            </w:del>
            <w:r w:rsidR="0037523A" w:rsidRPr="00460BD5">
              <w:rPr>
                <w:rFonts w:ascii="Times New Roman" w:hAnsi="Times New Roman" w:cs="Times New Roman"/>
              </w:rPr>
              <w:t>: 1</w:t>
            </w:r>
            <w:ins w:id="59" w:author="Miguel Cortez" w:date="2020-12-15T13:35:00Z">
              <w:r>
                <w:rPr>
                  <w:rFonts w:ascii="Times New Roman" w:hAnsi="Times New Roman" w:cs="Times New Roman"/>
                </w:rPr>
                <w:t>7</w:t>
              </w:r>
            </w:ins>
            <w:del w:id="60" w:author="Miguel Cortez" w:date="2020-12-15T13:35:00Z">
              <w:r w:rsidR="0037523A" w:rsidRPr="00460BD5" w:rsidDel="00E51805">
                <w:rPr>
                  <w:rFonts w:ascii="Times New Roman" w:hAnsi="Times New Roman" w:cs="Times New Roman"/>
                </w:rPr>
                <w:delText>6</w:delText>
              </w:r>
            </w:del>
            <w:r w:rsidR="0037523A" w:rsidRPr="00460BD5">
              <w:rPr>
                <w:rFonts w:ascii="Times New Roman" w:hAnsi="Times New Roman" w:cs="Times New Roman"/>
              </w:rPr>
              <w:t>:</w:t>
            </w:r>
            <w:ins w:id="61" w:author="Miguel Cortez" w:date="2020-12-15T13:35:00Z">
              <w:r>
                <w:rPr>
                  <w:rFonts w:ascii="Times New Roman" w:hAnsi="Times New Roman" w:cs="Times New Roman"/>
                </w:rPr>
                <w:t>3</w:t>
              </w:r>
            </w:ins>
            <w:del w:id="62" w:author="Miguel Cortez" w:date="2020-12-15T13:35:00Z">
              <w:r w:rsidR="0037523A" w:rsidRPr="00460BD5" w:rsidDel="00E51805">
                <w:rPr>
                  <w:rFonts w:ascii="Times New Roman" w:hAnsi="Times New Roman" w:cs="Times New Roman"/>
                </w:rPr>
                <w:delText>0</w:delText>
              </w:r>
            </w:del>
            <w:r w:rsidR="0037523A" w:rsidRPr="00460BD5">
              <w:rPr>
                <w:rFonts w:ascii="Times New Roman" w:hAnsi="Times New Roman" w:cs="Times New Roman"/>
              </w:rPr>
              <w:t>0-1</w:t>
            </w:r>
            <w:ins w:id="63" w:author="Miguel Cortez" w:date="2020-12-15T13:35:00Z">
              <w:r>
                <w:rPr>
                  <w:rFonts w:ascii="Times New Roman" w:hAnsi="Times New Roman" w:cs="Times New Roman"/>
                </w:rPr>
                <w:t>8</w:t>
              </w:r>
            </w:ins>
            <w:del w:id="64" w:author="Miguel Cortez" w:date="2020-12-15T13:35:00Z">
              <w:r w:rsidR="0037523A" w:rsidRPr="00460BD5" w:rsidDel="00E51805">
                <w:rPr>
                  <w:rFonts w:ascii="Times New Roman" w:hAnsi="Times New Roman" w:cs="Times New Roman"/>
                </w:rPr>
                <w:delText>7</w:delText>
              </w:r>
            </w:del>
            <w:r w:rsidR="0037523A" w:rsidRPr="00460BD5">
              <w:rPr>
                <w:rFonts w:ascii="Times New Roman" w:hAnsi="Times New Roman" w:cs="Times New Roman"/>
              </w:rPr>
              <w:t>:</w:t>
            </w:r>
            <w:ins w:id="65" w:author="Miguel Cortez" w:date="2020-12-15T13:36:00Z">
              <w:r>
                <w:rPr>
                  <w:rFonts w:ascii="Times New Roman" w:hAnsi="Times New Roman" w:cs="Times New Roman"/>
                </w:rPr>
                <w:t>15</w:t>
              </w:r>
            </w:ins>
            <w:del w:id="66" w:author="Miguel Cortez" w:date="2020-12-15T13:36:00Z">
              <w:r w:rsidR="0037523A" w:rsidRPr="00460BD5" w:rsidDel="00E51805">
                <w:rPr>
                  <w:rFonts w:ascii="Times New Roman" w:hAnsi="Times New Roman" w:cs="Times New Roman"/>
                </w:rPr>
                <w:delText>00</w:delText>
              </w:r>
            </w:del>
          </w:p>
        </w:tc>
        <w:tc>
          <w:tcPr>
            <w:tcW w:w="1984" w:type="dxa"/>
            <w:tcPrChange w:id="67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Del="003D4D4C" w:rsidRDefault="0037523A">
            <w:pPr>
              <w:jc w:val="center"/>
              <w:rPr>
                <w:del w:id="68" w:author="Miguel Cortez" w:date="2020-12-15T13:47:00Z"/>
                <w:rFonts w:ascii="Times New Roman" w:hAnsi="Times New Roman" w:cs="Times New Roman"/>
              </w:rPr>
            </w:pPr>
          </w:p>
          <w:p w:rsidR="0037523A" w:rsidRPr="00460BD5" w:rsidRDefault="00E5180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ins w:id="69" w:author="Miguel Cortez" w:date="2020-12-15T13:36:00Z">
              <w:r>
                <w:rPr>
                  <w:rFonts w:ascii="Times New Roman" w:hAnsi="Times New Roman" w:cs="Times New Roman"/>
                </w:rPr>
                <w:t>Петерс</w:t>
              </w:r>
              <w:proofErr w:type="spellEnd"/>
              <w:r>
                <w:rPr>
                  <w:rFonts w:ascii="Times New Roman" w:hAnsi="Times New Roman" w:cs="Times New Roman"/>
                </w:rPr>
                <w:t xml:space="preserve"> С.А.</w:t>
              </w:r>
            </w:ins>
            <w:del w:id="70" w:author="Miguel Cortez" w:date="2020-12-15T13:36:00Z">
              <w:r w:rsidR="00C60A9C" w:rsidRPr="00460BD5" w:rsidDel="00E51805">
                <w:rPr>
                  <w:rFonts w:ascii="Times New Roman" w:hAnsi="Times New Roman" w:cs="Times New Roman"/>
                </w:rPr>
                <w:delText>Шарикова Елена Сергеевна</w:delText>
              </w:r>
            </w:del>
          </w:p>
        </w:tc>
        <w:tc>
          <w:tcPr>
            <w:tcW w:w="4863" w:type="dxa"/>
            <w:tcPrChange w:id="71" w:author="Miguel Cortez" w:date="2020-12-15T13:54:00Z">
              <w:tcPr>
                <w:tcW w:w="4437" w:type="dxa"/>
              </w:tcPr>
            </w:tcPrChange>
          </w:tcPr>
          <w:p w:rsidR="0037523A" w:rsidRPr="00460BD5" w:rsidRDefault="00F156FE" w:rsidP="00F15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ритмики и танца для детей дошкольного возраста</w:t>
            </w:r>
          </w:p>
        </w:tc>
      </w:tr>
      <w:tr w:rsidR="003508AF" w:rsidRPr="00460BD5" w:rsidTr="003508AF">
        <w:trPr>
          <w:gridAfter w:val="3"/>
          <w:wAfter w:w="9186" w:type="dxa"/>
          <w:trHeight w:val="789"/>
          <w:trPrChange w:id="72" w:author="Miguel Cortez" w:date="2020-12-15T13:54:00Z">
            <w:trPr>
              <w:gridAfter w:val="3"/>
              <w:wAfter w:w="9186" w:type="dxa"/>
              <w:trHeight w:val="789"/>
            </w:trPr>
          </w:trPrChange>
        </w:trPr>
        <w:tc>
          <w:tcPr>
            <w:tcW w:w="1843" w:type="dxa"/>
            <w:tcPrChange w:id="73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Сольное пение</w:t>
            </w:r>
            <w:ins w:id="74" w:author="Miguel Cortez" w:date="2020-12-15T13:37:00Z">
              <w:r w:rsidR="00E51805">
                <w:rPr>
                  <w:rFonts w:ascii="Times New Roman" w:hAnsi="Times New Roman" w:cs="Times New Roman"/>
                </w:rPr>
                <w:t xml:space="preserve"> (Дуэт)</w:t>
              </w:r>
            </w:ins>
          </w:p>
        </w:tc>
        <w:tc>
          <w:tcPr>
            <w:tcW w:w="709" w:type="dxa"/>
            <w:tcPrChange w:id="75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2 чел.</w:t>
            </w:r>
          </w:p>
        </w:tc>
        <w:tc>
          <w:tcPr>
            <w:tcW w:w="2835" w:type="dxa"/>
            <w:tcPrChange w:id="76" w:author="Miguel Cortez" w:date="2020-12-15T13:54:00Z">
              <w:tcPr>
                <w:tcW w:w="3260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 xml:space="preserve">Четверг: </w:t>
            </w:r>
            <w:proofErr w:type="gramStart"/>
            <w:r w:rsidRPr="00460BD5">
              <w:rPr>
                <w:rFonts w:ascii="Times New Roman" w:hAnsi="Times New Roman" w:cs="Times New Roman"/>
              </w:rPr>
              <w:t>11:30,14:00</w:t>
            </w:r>
            <w:proofErr w:type="gramEnd"/>
          </w:p>
        </w:tc>
        <w:tc>
          <w:tcPr>
            <w:tcW w:w="1984" w:type="dxa"/>
            <w:tcPrChange w:id="77" w:author="Miguel Cortez" w:date="2020-12-15T13:54:00Z">
              <w:tcPr>
                <w:tcW w:w="1985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del w:id="78" w:author="Miguel Cortez" w:date="2020-12-15T13:38:00Z">
              <w:r w:rsidRPr="00460BD5" w:rsidDel="00E51805">
                <w:rPr>
                  <w:rFonts w:ascii="Times New Roman" w:hAnsi="Times New Roman" w:cs="Times New Roman"/>
                </w:rPr>
                <w:delText>Моисеенко А</w:delText>
              </w:r>
              <w:r w:rsidR="00C60A9C" w:rsidRPr="00460BD5" w:rsidDel="00E51805">
                <w:rPr>
                  <w:rFonts w:ascii="Times New Roman" w:hAnsi="Times New Roman" w:cs="Times New Roman"/>
                </w:rPr>
                <w:delText>ндрей Иванович</w:delText>
              </w:r>
            </w:del>
            <w:proofErr w:type="spellStart"/>
            <w:ins w:id="79" w:author="Miguel Cortez" w:date="2020-12-15T13:38:00Z">
              <w:r w:rsidR="00E51805">
                <w:rPr>
                  <w:rFonts w:ascii="Times New Roman" w:hAnsi="Times New Roman" w:cs="Times New Roman"/>
                </w:rPr>
                <w:t>Петерс</w:t>
              </w:r>
              <w:proofErr w:type="spellEnd"/>
              <w:r w:rsidR="00E51805">
                <w:rPr>
                  <w:rFonts w:ascii="Times New Roman" w:hAnsi="Times New Roman" w:cs="Times New Roman"/>
                </w:rPr>
                <w:t xml:space="preserve"> П.А.</w:t>
              </w:r>
            </w:ins>
          </w:p>
        </w:tc>
        <w:tc>
          <w:tcPr>
            <w:tcW w:w="4863" w:type="dxa"/>
            <w:tcPrChange w:id="80" w:author="Miguel Cortez" w:date="2020-12-15T13:54:00Z">
              <w:tcPr>
                <w:tcW w:w="4437" w:type="dxa"/>
              </w:tcPr>
            </w:tcPrChange>
          </w:tcPr>
          <w:p w:rsidR="0037523A" w:rsidRPr="00460BD5" w:rsidRDefault="00C60A9C" w:rsidP="000F6445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Разучивание песен, участие в концертных программах и конкурсах.</w:t>
            </w:r>
          </w:p>
        </w:tc>
      </w:tr>
      <w:tr w:rsidR="003508AF" w:rsidRPr="00460BD5" w:rsidTr="003508AF">
        <w:trPr>
          <w:gridAfter w:val="3"/>
          <w:wAfter w:w="9186" w:type="dxa"/>
          <w:trPrChange w:id="81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82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Дуэт</w:t>
            </w:r>
          </w:p>
        </w:tc>
        <w:tc>
          <w:tcPr>
            <w:tcW w:w="709" w:type="dxa"/>
            <w:tcPrChange w:id="83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2 чел.</w:t>
            </w:r>
          </w:p>
        </w:tc>
        <w:tc>
          <w:tcPr>
            <w:tcW w:w="2835" w:type="dxa"/>
            <w:tcPrChange w:id="84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Суббота: 11:00</w:t>
            </w:r>
          </w:p>
        </w:tc>
        <w:tc>
          <w:tcPr>
            <w:tcW w:w="1984" w:type="dxa"/>
            <w:tcPrChange w:id="85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C60A9C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Моисеенко Андрей Иванович</w:t>
            </w:r>
          </w:p>
        </w:tc>
        <w:tc>
          <w:tcPr>
            <w:tcW w:w="4863" w:type="dxa"/>
            <w:tcPrChange w:id="86" w:author="Miguel Cortez" w:date="2020-12-15T13:54:00Z">
              <w:tcPr>
                <w:tcW w:w="4437" w:type="dxa"/>
              </w:tcPr>
            </w:tcPrChange>
          </w:tcPr>
          <w:p w:rsidR="0037523A" w:rsidRPr="00460BD5" w:rsidRDefault="00C60A9C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Разучивание песен, участие в концертных программах и конкурсах.</w:t>
            </w:r>
          </w:p>
        </w:tc>
      </w:tr>
      <w:tr w:rsidR="003508AF" w:rsidRPr="00460BD5" w:rsidTr="003508AF">
        <w:trPr>
          <w:gridAfter w:val="3"/>
          <w:wAfter w:w="9186" w:type="dxa"/>
          <w:trPrChange w:id="87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88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Кружок «Выразительное чтение»</w:t>
            </w:r>
          </w:p>
        </w:tc>
        <w:tc>
          <w:tcPr>
            <w:tcW w:w="709" w:type="dxa"/>
            <w:tcPrChange w:id="89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11 чел.</w:t>
            </w:r>
          </w:p>
        </w:tc>
        <w:tc>
          <w:tcPr>
            <w:tcW w:w="2835" w:type="dxa"/>
            <w:tcPrChange w:id="90" w:author="Miguel Cortez" w:date="2020-12-15T13:54:00Z">
              <w:tcPr>
                <w:tcW w:w="3260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Вторник: 15:00-16:00</w:t>
            </w: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Четверг: 15:00-16:00</w:t>
            </w:r>
          </w:p>
        </w:tc>
        <w:tc>
          <w:tcPr>
            <w:tcW w:w="1984" w:type="dxa"/>
            <w:tcPrChange w:id="91" w:author="Miguel Cortez" w:date="2020-12-15T13:54:00Z">
              <w:tcPr>
                <w:tcW w:w="1985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0BD5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460BD5">
              <w:rPr>
                <w:rFonts w:ascii="Times New Roman" w:hAnsi="Times New Roman" w:cs="Times New Roman"/>
              </w:rPr>
              <w:t xml:space="preserve"> Н</w:t>
            </w:r>
            <w:r w:rsidR="00C60A9C" w:rsidRPr="00460BD5">
              <w:rPr>
                <w:rFonts w:ascii="Times New Roman" w:hAnsi="Times New Roman" w:cs="Times New Roman"/>
              </w:rPr>
              <w:t>ина Николаевна</w:t>
            </w:r>
          </w:p>
        </w:tc>
        <w:tc>
          <w:tcPr>
            <w:tcW w:w="4863" w:type="dxa"/>
            <w:tcPrChange w:id="92" w:author="Miguel Cortez" w:date="2020-12-15T13:54:00Z">
              <w:tcPr>
                <w:tcW w:w="4437" w:type="dxa"/>
              </w:tcPr>
            </w:tcPrChange>
          </w:tcPr>
          <w:p w:rsidR="0037523A" w:rsidRPr="00460BD5" w:rsidRDefault="00595154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Разучивание стихов, участие в концертных программах, конкурсах</w:t>
            </w:r>
          </w:p>
        </w:tc>
      </w:tr>
      <w:tr w:rsidR="003508AF" w:rsidRPr="00460BD5" w:rsidTr="003508AF">
        <w:trPr>
          <w:gridAfter w:val="3"/>
          <w:wAfter w:w="9186" w:type="dxa"/>
          <w:trPrChange w:id="93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94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Del="003D4D4C" w:rsidRDefault="0037523A" w:rsidP="0037523A">
            <w:pPr>
              <w:jc w:val="center"/>
              <w:rPr>
                <w:del w:id="95" w:author="Miguel Cortez" w:date="2020-12-15T13:49:00Z"/>
                <w:rFonts w:ascii="Times New Roman" w:hAnsi="Times New Roman" w:cs="Times New Roman"/>
              </w:rPr>
            </w:pPr>
          </w:p>
          <w:p w:rsidR="0037523A" w:rsidRPr="00460BD5" w:rsidDel="003D4D4C" w:rsidRDefault="0037523A" w:rsidP="0037523A">
            <w:pPr>
              <w:jc w:val="center"/>
              <w:rPr>
                <w:del w:id="96" w:author="Miguel Cortez" w:date="2020-12-15T13:49:00Z"/>
                <w:rFonts w:ascii="Times New Roman" w:hAnsi="Times New Roman" w:cs="Times New Roman"/>
              </w:rPr>
            </w:pPr>
          </w:p>
          <w:p w:rsidR="0037523A" w:rsidRPr="00460BD5" w:rsidRDefault="0037523A">
            <w:pPr>
              <w:rPr>
                <w:rFonts w:ascii="Times New Roman" w:hAnsi="Times New Roman" w:cs="Times New Roman"/>
              </w:rPr>
              <w:pPrChange w:id="97" w:author="Miguel Cortez" w:date="2020-12-15T13:49:00Z">
                <w:pPr>
                  <w:jc w:val="center"/>
                </w:pPr>
              </w:pPrChange>
            </w:pPr>
            <w:r w:rsidRPr="00460BD5">
              <w:rPr>
                <w:rFonts w:ascii="Times New Roman" w:hAnsi="Times New Roman" w:cs="Times New Roman"/>
              </w:rPr>
              <w:t>Театральный кружок «Непоседы»</w:t>
            </w:r>
          </w:p>
        </w:tc>
        <w:tc>
          <w:tcPr>
            <w:tcW w:w="709" w:type="dxa"/>
            <w:tcPrChange w:id="98" w:author="Miguel Cortez" w:date="2020-12-15T13:54:00Z">
              <w:tcPr>
                <w:tcW w:w="851" w:type="dxa"/>
              </w:tcPr>
            </w:tcPrChange>
          </w:tcPr>
          <w:p w:rsidR="0037523A" w:rsidRPr="00460BD5" w:rsidDel="003D4D4C" w:rsidRDefault="003D4D4C">
            <w:pPr>
              <w:jc w:val="center"/>
              <w:rPr>
                <w:del w:id="99" w:author="Miguel Cortez" w:date="2020-12-15T13:49:00Z"/>
                <w:rFonts w:ascii="Times New Roman" w:hAnsi="Times New Roman" w:cs="Times New Roman"/>
              </w:rPr>
            </w:pPr>
            <w:ins w:id="100" w:author="Miguel Cortez" w:date="2020-12-15T13:49:00Z">
              <w:r>
                <w:rPr>
                  <w:rFonts w:ascii="Times New Roman" w:hAnsi="Times New Roman" w:cs="Times New Roman"/>
                </w:rPr>
                <w:t>1</w:t>
              </w:r>
            </w:ins>
          </w:p>
          <w:p w:rsidR="0037523A" w:rsidRPr="00460BD5" w:rsidDel="003D4D4C" w:rsidRDefault="0037523A">
            <w:pPr>
              <w:jc w:val="center"/>
              <w:rPr>
                <w:del w:id="101" w:author="Miguel Cortez" w:date="2020-12-15T13:49:00Z"/>
                <w:rFonts w:ascii="Times New Roman" w:hAnsi="Times New Roman" w:cs="Times New Roman"/>
              </w:rPr>
            </w:pPr>
          </w:p>
          <w:p w:rsidR="0037523A" w:rsidRPr="00460BD5" w:rsidRDefault="0037523A">
            <w:pPr>
              <w:jc w:val="center"/>
              <w:rPr>
                <w:rFonts w:ascii="Times New Roman" w:hAnsi="Times New Roman" w:cs="Times New Roman"/>
              </w:rPr>
            </w:pPr>
            <w:del w:id="102" w:author="Miguel Cortez" w:date="2020-12-15T13:49:00Z">
              <w:r w:rsidRPr="00460BD5" w:rsidDel="003D4D4C">
                <w:rPr>
                  <w:rFonts w:ascii="Times New Roman" w:hAnsi="Times New Roman" w:cs="Times New Roman"/>
                </w:rPr>
                <w:delText>1</w:delText>
              </w:r>
            </w:del>
            <w:r w:rsidRPr="00460BD5">
              <w:rPr>
                <w:rFonts w:ascii="Times New Roman" w:hAnsi="Times New Roman" w:cs="Times New Roman"/>
              </w:rPr>
              <w:t>0 чел.</w:t>
            </w:r>
          </w:p>
        </w:tc>
        <w:tc>
          <w:tcPr>
            <w:tcW w:w="2835" w:type="dxa"/>
            <w:tcPrChange w:id="103" w:author="Miguel Cortez" w:date="2020-12-15T13:54:00Z">
              <w:tcPr>
                <w:tcW w:w="2268" w:type="dxa"/>
              </w:tcPr>
            </w:tcPrChange>
          </w:tcPr>
          <w:p w:rsidR="0037523A" w:rsidRPr="00460BD5" w:rsidDel="003D4D4C" w:rsidRDefault="0037523A" w:rsidP="0037523A">
            <w:pPr>
              <w:jc w:val="center"/>
              <w:rPr>
                <w:del w:id="104" w:author="Miguel Cortez" w:date="2020-12-15T13:49:00Z"/>
                <w:rFonts w:ascii="Times New Roman" w:hAnsi="Times New Roman" w:cs="Times New Roman"/>
              </w:rPr>
            </w:pPr>
          </w:p>
          <w:p w:rsidR="0037523A" w:rsidRPr="00460BD5" w:rsidDel="003D4D4C" w:rsidRDefault="0037523A" w:rsidP="0037523A">
            <w:pPr>
              <w:jc w:val="center"/>
              <w:rPr>
                <w:del w:id="105" w:author="Miguel Cortez" w:date="2020-12-15T13:49:00Z"/>
                <w:rFonts w:ascii="Times New Roman" w:hAnsi="Times New Roman" w:cs="Times New Roman"/>
              </w:rPr>
            </w:pPr>
          </w:p>
          <w:p w:rsidR="0037523A" w:rsidRPr="00460BD5" w:rsidRDefault="0037523A">
            <w:pPr>
              <w:rPr>
                <w:rFonts w:ascii="Times New Roman" w:hAnsi="Times New Roman" w:cs="Times New Roman"/>
              </w:rPr>
              <w:pPrChange w:id="106" w:author="Miguel Cortez" w:date="2020-12-15T13:49:00Z">
                <w:pPr>
                  <w:jc w:val="center"/>
                </w:pPr>
              </w:pPrChange>
            </w:pPr>
            <w:r w:rsidRPr="00460BD5">
              <w:rPr>
                <w:rFonts w:ascii="Times New Roman" w:hAnsi="Times New Roman" w:cs="Times New Roman"/>
              </w:rPr>
              <w:t>Вторник: 16:00-17:00</w:t>
            </w: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60BD5">
              <w:rPr>
                <w:rFonts w:ascii="Times New Roman" w:hAnsi="Times New Roman" w:cs="Times New Roman"/>
              </w:rPr>
              <w:t>Четверг:16:00</w:t>
            </w:r>
            <w:proofErr w:type="gramEnd"/>
            <w:r w:rsidRPr="00460BD5">
              <w:rPr>
                <w:rFonts w:ascii="Times New Roman" w:hAnsi="Times New Roman" w:cs="Times New Roman"/>
              </w:rPr>
              <w:t>-17:00</w:t>
            </w:r>
          </w:p>
        </w:tc>
        <w:tc>
          <w:tcPr>
            <w:tcW w:w="1984" w:type="dxa"/>
            <w:tcPrChange w:id="107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Del="003D4D4C" w:rsidRDefault="0037523A" w:rsidP="0037523A">
            <w:pPr>
              <w:jc w:val="center"/>
              <w:rPr>
                <w:del w:id="108" w:author="Miguel Cortez" w:date="2020-12-15T13:49:00Z"/>
                <w:rFonts w:ascii="Times New Roman" w:hAnsi="Times New Roman" w:cs="Times New Roman"/>
              </w:rPr>
            </w:pPr>
          </w:p>
          <w:p w:rsidR="0037523A" w:rsidRPr="00460BD5" w:rsidDel="003D4D4C" w:rsidRDefault="0037523A" w:rsidP="0037523A">
            <w:pPr>
              <w:jc w:val="center"/>
              <w:rPr>
                <w:del w:id="109" w:author="Miguel Cortez" w:date="2020-12-15T13:49:00Z"/>
                <w:rFonts w:ascii="Times New Roman" w:hAnsi="Times New Roman" w:cs="Times New Roman"/>
              </w:rPr>
            </w:pPr>
          </w:p>
          <w:p w:rsidR="0037523A" w:rsidRPr="00460BD5" w:rsidRDefault="00C60A9C">
            <w:pPr>
              <w:rPr>
                <w:rFonts w:ascii="Times New Roman" w:hAnsi="Times New Roman" w:cs="Times New Roman"/>
              </w:rPr>
              <w:pPrChange w:id="110" w:author="Miguel Cortez" w:date="2020-12-15T13:49:00Z">
                <w:pPr>
                  <w:jc w:val="center"/>
                </w:pPr>
              </w:pPrChange>
            </w:pPr>
            <w:proofErr w:type="spellStart"/>
            <w:r w:rsidRPr="00460BD5">
              <w:rPr>
                <w:rFonts w:ascii="Times New Roman" w:hAnsi="Times New Roman" w:cs="Times New Roman"/>
              </w:rPr>
              <w:t>Печенников</w:t>
            </w:r>
            <w:proofErr w:type="spellEnd"/>
            <w:r w:rsidRPr="00460BD5">
              <w:rPr>
                <w:rFonts w:ascii="Times New Roman" w:hAnsi="Times New Roman" w:cs="Times New Roman"/>
              </w:rPr>
              <w:t xml:space="preserve"> Матвей Константинович</w:t>
            </w:r>
          </w:p>
        </w:tc>
        <w:tc>
          <w:tcPr>
            <w:tcW w:w="4863" w:type="dxa"/>
            <w:tcPrChange w:id="111" w:author="Miguel Cortez" w:date="2020-12-15T13:54:00Z">
              <w:tcPr>
                <w:tcW w:w="4437" w:type="dxa"/>
              </w:tcPr>
            </w:tcPrChange>
          </w:tcPr>
          <w:p w:rsidR="0037523A" w:rsidRPr="00460BD5" w:rsidRDefault="00595154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Участие в литературно-музыкальных композициях и театральных постановках.</w:t>
            </w:r>
          </w:p>
        </w:tc>
      </w:tr>
      <w:tr w:rsidR="003508AF" w:rsidRPr="00460BD5" w:rsidTr="003508AF">
        <w:trPr>
          <w:gridAfter w:val="3"/>
          <w:wAfter w:w="9186" w:type="dxa"/>
          <w:trPrChange w:id="112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113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Кружок «Карусель»</w:t>
            </w:r>
          </w:p>
        </w:tc>
        <w:tc>
          <w:tcPr>
            <w:tcW w:w="709" w:type="dxa"/>
            <w:tcPrChange w:id="114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12 чел.</w:t>
            </w:r>
          </w:p>
        </w:tc>
        <w:tc>
          <w:tcPr>
            <w:tcW w:w="2835" w:type="dxa"/>
            <w:tcPrChange w:id="115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Понедельник: 14:00-15:00</w:t>
            </w: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Среда: 14:00-15:00</w:t>
            </w:r>
          </w:p>
        </w:tc>
        <w:tc>
          <w:tcPr>
            <w:tcW w:w="1984" w:type="dxa"/>
            <w:tcPrChange w:id="116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0BD5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460BD5">
              <w:rPr>
                <w:rFonts w:ascii="Times New Roman" w:hAnsi="Times New Roman" w:cs="Times New Roman"/>
              </w:rPr>
              <w:t xml:space="preserve"> П</w:t>
            </w:r>
            <w:r w:rsidR="00C60A9C" w:rsidRPr="00460BD5">
              <w:rPr>
                <w:rFonts w:ascii="Times New Roman" w:hAnsi="Times New Roman" w:cs="Times New Roman"/>
              </w:rPr>
              <w:t>авел Андреевич</w:t>
            </w:r>
          </w:p>
        </w:tc>
        <w:tc>
          <w:tcPr>
            <w:tcW w:w="4863" w:type="dxa"/>
            <w:tcPrChange w:id="117" w:author="Miguel Cortez" w:date="2020-12-15T13:54:00Z">
              <w:tcPr>
                <w:tcW w:w="4437" w:type="dxa"/>
              </w:tcPr>
            </w:tcPrChange>
          </w:tcPr>
          <w:p w:rsidR="0037523A" w:rsidRPr="00460BD5" w:rsidRDefault="00595154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Подготовка и проведение детских программ (игры, конкурсы)</w:t>
            </w:r>
          </w:p>
        </w:tc>
      </w:tr>
      <w:tr w:rsidR="003508AF" w:rsidRPr="00460BD5" w:rsidTr="003508AF">
        <w:trPr>
          <w:gridAfter w:val="3"/>
          <w:wAfter w:w="9186" w:type="dxa"/>
          <w:trPrChange w:id="118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119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Кружок «Фантазия»</w:t>
            </w: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(прикладное творчество)</w:t>
            </w:r>
          </w:p>
        </w:tc>
        <w:tc>
          <w:tcPr>
            <w:tcW w:w="709" w:type="dxa"/>
            <w:tcPrChange w:id="120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10 чел.</w:t>
            </w:r>
          </w:p>
        </w:tc>
        <w:tc>
          <w:tcPr>
            <w:tcW w:w="2835" w:type="dxa"/>
            <w:tcPrChange w:id="121" w:author="Miguel Cortez" w:date="2020-12-15T13:54:00Z">
              <w:tcPr>
                <w:tcW w:w="2268" w:type="dxa"/>
              </w:tcPr>
            </w:tcPrChange>
          </w:tcPr>
          <w:p w:rsidR="003508AF" w:rsidRDefault="003508AF" w:rsidP="0037523A">
            <w:pPr>
              <w:jc w:val="center"/>
              <w:rPr>
                <w:ins w:id="122" w:author="Miguel Cortez" w:date="2020-12-15T13:53:00Z"/>
                <w:rFonts w:ascii="Times New Roman" w:hAnsi="Times New Roman" w:cs="Times New Roman"/>
              </w:rPr>
            </w:pPr>
            <w:ins w:id="123" w:author="Miguel Cortez" w:date="2020-12-15T13:53:00Z">
              <w:r>
                <w:rPr>
                  <w:rFonts w:ascii="Times New Roman" w:hAnsi="Times New Roman" w:cs="Times New Roman"/>
                </w:rPr>
                <w:t>Среда</w:t>
              </w:r>
            </w:ins>
            <w:del w:id="124" w:author="Miguel Cortez" w:date="2020-12-15T13:53:00Z">
              <w:r w:rsidR="0037523A" w:rsidRPr="00460BD5" w:rsidDel="003508AF">
                <w:rPr>
                  <w:rFonts w:ascii="Times New Roman" w:hAnsi="Times New Roman" w:cs="Times New Roman"/>
                </w:rPr>
                <w:delText>Понедельник</w:delText>
              </w:r>
            </w:del>
            <w:r w:rsidR="0037523A" w:rsidRPr="00460BD5">
              <w:rPr>
                <w:rFonts w:ascii="Times New Roman" w:hAnsi="Times New Roman" w:cs="Times New Roman"/>
              </w:rPr>
              <w:t>: 16:00-1</w:t>
            </w:r>
            <w:ins w:id="125" w:author="Miguel Cortez" w:date="2020-12-15T13:53:00Z">
              <w:r>
                <w:rPr>
                  <w:rFonts w:ascii="Times New Roman" w:hAnsi="Times New Roman" w:cs="Times New Roman"/>
                </w:rPr>
                <w:t>6</w:t>
              </w:r>
            </w:ins>
            <w:del w:id="126" w:author="Miguel Cortez" w:date="2020-12-15T13:53:00Z">
              <w:r w:rsidR="0037523A" w:rsidRPr="00460BD5" w:rsidDel="003508AF">
                <w:rPr>
                  <w:rFonts w:ascii="Times New Roman" w:hAnsi="Times New Roman" w:cs="Times New Roman"/>
                </w:rPr>
                <w:delText>7</w:delText>
              </w:r>
            </w:del>
            <w:r w:rsidR="0037523A" w:rsidRPr="00460BD5">
              <w:rPr>
                <w:rFonts w:ascii="Times New Roman" w:hAnsi="Times New Roman" w:cs="Times New Roman"/>
              </w:rPr>
              <w:t>:4</w:t>
            </w:r>
            <w:ins w:id="127" w:author="Miguel Cortez" w:date="2020-12-15T13:53:00Z">
              <w:r>
                <w:rPr>
                  <w:rFonts w:ascii="Times New Roman" w:hAnsi="Times New Roman" w:cs="Times New Roman"/>
                </w:rPr>
                <w:t>5</w:t>
              </w:r>
            </w:ins>
          </w:p>
          <w:p w:rsidR="0037523A" w:rsidRPr="00460BD5" w:rsidRDefault="003508AF" w:rsidP="0037523A">
            <w:pPr>
              <w:jc w:val="center"/>
              <w:rPr>
                <w:rFonts w:ascii="Times New Roman" w:hAnsi="Times New Roman" w:cs="Times New Roman"/>
              </w:rPr>
            </w:pPr>
            <w:ins w:id="128" w:author="Miguel Cortez" w:date="2020-12-15T13:53:00Z">
              <w:r>
                <w:rPr>
                  <w:rFonts w:ascii="Times New Roman" w:hAnsi="Times New Roman" w:cs="Times New Roman"/>
                </w:rPr>
                <w:t>Четверг</w:t>
              </w:r>
            </w:ins>
            <w:ins w:id="129" w:author="Miguel Cortez" w:date="2020-12-15T13:54:00Z">
              <w:r>
                <w:rPr>
                  <w:rFonts w:ascii="Times New Roman" w:hAnsi="Times New Roman" w:cs="Times New Roman"/>
                  <w:lang w:val="en-US"/>
                </w:rPr>
                <w:t>:</w:t>
              </w:r>
              <w:r w:rsidRPr="00460BD5">
                <w:rPr>
                  <w:rFonts w:ascii="Times New Roman" w:hAnsi="Times New Roman" w:cs="Times New Roman"/>
                </w:rPr>
                <w:t xml:space="preserve"> 16:00-1</w:t>
              </w:r>
              <w:r>
                <w:rPr>
                  <w:rFonts w:ascii="Times New Roman" w:hAnsi="Times New Roman" w:cs="Times New Roman"/>
                </w:rPr>
                <w:t>6</w:t>
              </w:r>
              <w:r w:rsidRPr="00460BD5">
                <w:rPr>
                  <w:rFonts w:ascii="Times New Roman" w:hAnsi="Times New Roman" w:cs="Times New Roman"/>
                </w:rPr>
                <w:t>:4</w:t>
              </w:r>
              <w:r>
                <w:rPr>
                  <w:rFonts w:ascii="Times New Roman" w:hAnsi="Times New Roman" w:cs="Times New Roman"/>
                </w:rPr>
                <w:t>5</w:t>
              </w:r>
            </w:ins>
            <w:del w:id="130" w:author="Miguel Cortez" w:date="2020-12-15T13:53:00Z">
              <w:r w:rsidR="0037523A" w:rsidRPr="00460BD5" w:rsidDel="003508AF">
                <w:rPr>
                  <w:rFonts w:ascii="Times New Roman" w:hAnsi="Times New Roman" w:cs="Times New Roman"/>
                </w:rPr>
                <w:delText>0</w:delText>
              </w:r>
            </w:del>
          </w:p>
        </w:tc>
        <w:tc>
          <w:tcPr>
            <w:tcW w:w="1984" w:type="dxa"/>
            <w:tcPrChange w:id="131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C60A9C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0BD5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460BD5">
              <w:rPr>
                <w:rFonts w:ascii="Times New Roman" w:hAnsi="Times New Roman" w:cs="Times New Roman"/>
              </w:rPr>
              <w:t xml:space="preserve"> Тарас Сергеевич</w:t>
            </w:r>
          </w:p>
        </w:tc>
        <w:tc>
          <w:tcPr>
            <w:tcW w:w="4863" w:type="dxa"/>
            <w:tcPrChange w:id="132" w:author="Miguel Cortez" w:date="2020-12-15T13:54:00Z">
              <w:tcPr>
                <w:tcW w:w="4437" w:type="dxa"/>
              </w:tcPr>
            </w:tcPrChange>
          </w:tcPr>
          <w:p w:rsidR="0037523A" w:rsidRPr="00460BD5" w:rsidRDefault="00595154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Работа с природным материалом. Участие в выставках ДК, районных выставках.</w:t>
            </w:r>
          </w:p>
        </w:tc>
      </w:tr>
      <w:tr w:rsidR="003508AF" w:rsidRPr="00460BD5" w:rsidTr="003508AF">
        <w:trPr>
          <w:gridAfter w:val="3"/>
          <w:wAfter w:w="9186" w:type="dxa"/>
          <w:trPrChange w:id="133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134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Кружок «Кисти и краски»</w:t>
            </w:r>
          </w:p>
        </w:tc>
        <w:tc>
          <w:tcPr>
            <w:tcW w:w="709" w:type="dxa"/>
            <w:tcPrChange w:id="135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8 чел.</w:t>
            </w:r>
          </w:p>
        </w:tc>
        <w:tc>
          <w:tcPr>
            <w:tcW w:w="2835" w:type="dxa"/>
            <w:tcPrChange w:id="136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Понедельник: 15:00-16:00</w:t>
            </w:r>
          </w:p>
          <w:p w:rsidR="0037523A" w:rsidRPr="00460BD5" w:rsidRDefault="003508AF" w:rsidP="0037523A">
            <w:pPr>
              <w:jc w:val="center"/>
              <w:rPr>
                <w:rFonts w:ascii="Times New Roman" w:hAnsi="Times New Roman" w:cs="Times New Roman"/>
              </w:rPr>
            </w:pPr>
            <w:ins w:id="137" w:author="Miguel Cortez" w:date="2020-12-15T13:55:00Z">
              <w:r>
                <w:rPr>
                  <w:rFonts w:ascii="Times New Roman" w:hAnsi="Times New Roman" w:cs="Times New Roman"/>
                </w:rPr>
                <w:t>Пятница</w:t>
              </w:r>
            </w:ins>
            <w:del w:id="138" w:author="Miguel Cortez" w:date="2020-12-15T13:55:00Z">
              <w:r w:rsidR="0037523A" w:rsidRPr="00460BD5" w:rsidDel="003508AF">
                <w:rPr>
                  <w:rFonts w:ascii="Times New Roman" w:hAnsi="Times New Roman" w:cs="Times New Roman"/>
                </w:rPr>
                <w:delText>Четверг</w:delText>
              </w:r>
            </w:del>
            <w:r w:rsidR="0037523A" w:rsidRPr="00460BD5">
              <w:rPr>
                <w:rFonts w:ascii="Times New Roman" w:hAnsi="Times New Roman" w:cs="Times New Roman"/>
              </w:rPr>
              <w:t>: 15:00-16:00</w:t>
            </w:r>
          </w:p>
        </w:tc>
        <w:tc>
          <w:tcPr>
            <w:tcW w:w="1984" w:type="dxa"/>
            <w:tcPrChange w:id="139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C60A9C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0BD5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460BD5">
              <w:rPr>
                <w:rFonts w:ascii="Times New Roman" w:hAnsi="Times New Roman" w:cs="Times New Roman"/>
              </w:rPr>
              <w:t xml:space="preserve"> Тарас Сергеевич</w:t>
            </w:r>
          </w:p>
        </w:tc>
        <w:tc>
          <w:tcPr>
            <w:tcW w:w="4863" w:type="dxa"/>
            <w:tcPrChange w:id="140" w:author="Miguel Cortez" w:date="2020-12-15T13:54:00Z">
              <w:tcPr>
                <w:tcW w:w="4437" w:type="dxa"/>
              </w:tcPr>
            </w:tcPrChange>
          </w:tcPr>
          <w:p w:rsidR="0037523A" w:rsidRPr="00460BD5" w:rsidRDefault="00595154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 xml:space="preserve">Основы </w:t>
            </w:r>
            <w:del w:id="141" w:author="Miguel Cortez" w:date="2020-12-15T15:23:00Z">
              <w:r w:rsidRPr="00460BD5" w:rsidDel="00F156FE">
                <w:rPr>
                  <w:rFonts w:ascii="Times New Roman" w:hAnsi="Times New Roman" w:cs="Times New Roman"/>
                </w:rPr>
                <w:delText xml:space="preserve"> </w:delText>
              </w:r>
            </w:del>
            <w:r w:rsidRPr="00460BD5">
              <w:rPr>
                <w:rFonts w:ascii="Times New Roman" w:hAnsi="Times New Roman" w:cs="Times New Roman"/>
              </w:rPr>
              <w:t>рисования</w:t>
            </w:r>
            <w:ins w:id="142" w:author="Miguel Cortez" w:date="2020-12-15T15:23:00Z">
              <w:r w:rsidR="00F156FE">
                <w:rPr>
                  <w:rFonts w:ascii="Times New Roman" w:hAnsi="Times New Roman" w:cs="Times New Roman"/>
                </w:rPr>
                <w:t>,</w:t>
              </w:r>
            </w:ins>
            <w:r w:rsidRPr="00460BD5">
              <w:rPr>
                <w:rFonts w:ascii="Times New Roman" w:hAnsi="Times New Roman" w:cs="Times New Roman"/>
              </w:rPr>
              <w:t xml:space="preserve"> участие в выставках ДК</w:t>
            </w:r>
          </w:p>
        </w:tc>
      </w:tr>
      <w:tr w:rsidR="003508AF" w:rsidRPr="00460BD5" w:rsidTr="003508AF">
        <w:trPr>
          <w:gridAfter w:val="3"/>
          <w:wAfter w:w="9186" w:type="dxa"/>
          <w:trPrChange w:id="143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144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Кружок «</w:t>
            </w:r>
            <w:proofErr w:type="spellStart"/>
            <w:r w:rsidRPr="00460BD5">
              <w:rPr>
                <w:rFonts w:ascii="Times New Roman" w:hAnsi="Times New Roman" w:cs="Times New Roman"/>
              </w:rPr>
              <w:t>СМИшные</w:t>
            </w:r>
            <w:proofErr w:type="spellEnd"/>
            <w:r w:rsidRPr="00460BD5">
              <w:rPr>
                <w:rFonts w:ascii="Times New Roman" w:hAnsi="Times New Roman" w:cs="Times New Roman"/>
              </w:rPr>
              <w:t xml:space="preserve"> дети»</w:t>
            </w:r>
          </w:p>
        </w:tc>
        <w:tc>
          <w:tcPr>
            <w:tcW w:w="709" w:type="dxa"/>
            <w:tcPrChange w:id="145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7 чел.</w:t>
            </w:r>
          </w:p>
        </w:tc>
        <w:tc>
          <w:tcPr>
            <w:tcW w:w="2835" w:type="dxa"/>
            <w:tcPrChange w:id="146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Понедельник: 16:00-17:00</w:t>
            </w: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Четверг: 16:00-17:00</w:t>
            </w:r>
          </w:p>
        </w:tc>
        <w:tc>
          <w:tcPr>
            <w:tcW w:w="1984" w:type="dxa"/>
            <w:tcPrChange w:id="147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0BD5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460BD5">
              <w:rPr>
                <w:rFonts w:ascii="Times New Roman" w:hAnsi="Times New Roman" w:cs="Times New Roman"/>
              </w:rPr>
              <w:t xml:space="preserve"> С</w:t>
            </w:r>
            <w:r w:rsidR="00C60A9C" w:rsidRPr="00460BD5">
              <w:rPr>
                <w:rFonts w:ascii="Times New Roman" w:hAnsi="Times New Roman" w:cs="Times New Roman"/>
              </w:rPr>
              <w:t>ветлана Андреевна</w:t>
            </w:r>
          </w:p>
        </w:tc>
        <w:tc>
          <w:tcPr>
            <w:tcW w:w="4863" w:type="dxa"/>
            <w:tcPrChange w:id="148" w:author="Miguel Cortez" w:date="2020-12-15T13:54:00Z">
              <w:tcPr>
                <w:tcW w:w="4437" w:type="dxa"/>
              </w:tcPr>
            </w:tcPrChange>
          </w:tcPr>
          <w:p w:rsidR="0037523A" w:rsidRPr="00460BD5" w:rsidRDefault="00595154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Основы журналистики, фото и видео съёмки</w:t>
            </w:r>
          </w:p>
        </w:tc>
      </w:tr>
      <w:tr w:rsidR="003508AF" w:rsidRPr="00460BD5" w:rsidTr="003508AF">
        <w:trPr>
          <w:gridAfter w:val="3"/>
          <w:wAfter w:w="9186" w:type="dxa"/>
          <w:trPrChange w:id="149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150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F33748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 xml:space="preserve"> Вокальный </w:t>
            </w:r>
            <w:ins w:id="151" w:author="Miguel Cortez" w:date="2020-12-15T13:55:00Z">
              <w:r w:rsidR="003508AF">
                <w:rPr>
                  <w:rFonts w:ascii="Times New Roman" w:hAnsi="Times New Roman" w:cs="Times New Roman"/>
                </w:rPr>
                <w:t>группа</w:t>
              </w:r>
            </w:ins>
            <w:del w:id="152" w:author="Miguel Cortez" w:date="2020-12-15T13:55:00Z">
              <w:r w:rsidRPr="00460BD5" w:rsidDel="003508AF">
                <w:rPr>
                  <w:rFonts w:ascii="Times New Roman" w:hAnsi="Times New Roman" w:cs="Times New Roman"/>
                </w:rPr>
                <w:delText>коллектив</w:delText>
              </w:r>
            </w:del>
            <w:r w:rsidRPr="00460B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PrChange w:id="153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5 чел.</w:t>
            </w:r>
          </w:p>
        </w:tc>
        <w:tc>
          <w:tcPr>
            <w:tcW w:w="2835" w:type="dxa"/>
            <w:tcPrChange w:id="154" w:author="Miguel Cortez" w:date="2020-12-15T13:54:00Z">
              <w:tcPr>
                <w:tcW w:w="2268" w:type="dxa"/>
              </w:tcPr>
            </w:tcPrChange>
          </w:tcPr>
          <w:p w:rsidR="0037523A" w:rsidRPr="00460BD5" w:rsidRDefault="003508AF" w:rsidP="0037523A">
            <w:pPr>
              <w:jc w:val="center"/>
              <w:rPr>
                <w:rFonts w:ascii="Times New Roman" w:hAnsi="Times New Roman" w:cs="Times New Roman"/>
              </w:rPr>
            </w:pPr>
            <w:ins w:id="155" w:author="Miguel Cortez" w:date="2020-12-15T13:56:00Z">
              <w:r>
                <w:rPr>
                  <w:rFonts w:ascii="Times New Roman" w:hAnsi="Times New Roman" w:cs="Times New Roman"/>
                </w:rPr>
                <w:t>Вторник</w:t>
              </w:r>
            </w:ins>
            <w:del w:id="156" w:author="Miguel Cortez" w:date="2020-12-15T13:56:00Z">
              <w:r w:rsidR="0037523A" w:rsidRPr="00460BD5" w:rsidDel="003508AF">
                <w:rPr>
                  <w:rFonts w:ascii="Times New Roman" w:hAnsi="Times New Roman" w:cs="Times New Roman"/>
                </w:rPr>
                <w:delText>Понедельник</w:delText>
              </w:r>
            </w:del>
            <w:r w:rsidR="0037523A" w:rsidRPr="00460BD5">
              <w:rPr>
                <w:rFonts w:ascii="Times New Roman" w:hAnsi="Times New Roman" w:cs="Times New Roman"/>
              </w:rPr>
              <w:t>: 1</w:t>
            </w:r>
            <w:ins w:id="157" w:author="Miguel Cortez" w:date="2020-12-15T13:57:00Z">
              <w:r>
                <w:rPr>
                  <w:rFonts w:ascii="Times New Roman" w:hAnsi="Times New Roman" w:cs="Times New Roman"/>
                </w:rPr>
                <w:t>5</w:t>
              </w:r>
            </w:ins>
            <w:del w:id="158" w:author="Miguel Cortez" w:date="2020-12-15T13:57:00Z">
              <w:r w:rsidR="0037523A" w:rsidRPr="00460BD5" w:rsidDel="003508AF">
                <w:rPr>
                  <w:rFonts w:ascii="Times New Roman" w:hAnsi="Times New Roman" w:cs="Times New Roman"/>
                </w:rPr>
                <w:delText>4</w:delText>
              </w:r>
            </w:del>
            <w:r w:rsidR="0037523A" w:rsidRPr="00460BD5">
              <w:rPr>
                <w:rFonts w:ascii="Times New Roman" w:hAnsi="Times New Roman" w:cs="Times New Roman"/>
              </w:rPr>
              <w:t>:00-1</w:t>
            </w:r>
            <w:ins w:id="159" w:author="Miguel Cortez" w:date="2020-12-15T13:57:00Z">
              <w:r>
                <w:rPr>
                  <w:rFonts w:ascii="Times New Roman" w:hAnsi="Times New Roman" w:cs="Times New Roman"/>
                </w:rPr>
                <w:t>6</w:t>
              </w:r>
            </w:ins>
            <w:del w:id="160" w:author="Miguel Cortez" w:date="2020-12-15T13:57:00Z">
              <w:r w:rsidR="0037523A" w:rsidRPr="00460BD5" w:rsidDel="003508AF">
                <w:rPr>
                  <w:rFonts w:ascii="Times New Roman" w:hAnsi="Times New Roman" w:cs="Times New Roman"/>
                </w:rPr>
                <w:delText>5</w:delText>
              </w:r>
            </w:del>
            <w:r w:rsidR="0037523A" w:rsidRPr="00460BD5">
              <w:rPr>
                <w:rFonts w:ascii="Times New Roman" w:hAnsi="Times New Roman" w:cs="Times New Roman"/>
              </w:rPr>
              <w:t>:00</w:t>
            </w:r>
          </w:p>
          <w:p w:rsidR="0037523A" w:rsidRPr="00460BD5" w:rsidRDefault="003508AF" w:rsidP="0037523A">
            <w:pPr>
              <w:jc w:val="center"/>
              <w:rPr>
                <w:rFonts w:ascii="Times New Roman" w:hAnsi="Times New Roman" w:cs="Times New Roman"/>
              </w:rPr>
            </w:pPr>
            <w:ins w:id="161" w:author="Miguel Cortez" w:date="2020-12-15T13:57:00Z">
              <w:r>
                <w:rPr>
                  <w:rFonts w:ascii="Times New Roman" w:hAnsi="Times New Roman" w:cs="Times New Roman"/>
                </w:rPr>
                <w:t>Четверг</w:t>
              </w:r>
            </w:ins>
            <w:del w:id="162" w:author="Miguel Cortez" w:date="2020-12-15T13:56:00Z">
              <w:r w:rsidR="0037523A" w:rsidRPr="00460BD5" w:rsidDel="003508AF">
                <w:rPr>
                  <w:rFonts w:ascii="Times New Roman" w:hAnsi="Times New Roman" w:cs="Times New Roman"/>
                </w:rPr>
                <w:delText>Четверг</w:delText>
              </w:r>
            </w:del>
            <w:r w:rsidR="0037523A" w:rsidRPr="00460BD5">
              <w:rPr>
                <w:rFonts w:ascii="Times New Roman" w:hAnsi="Times New Roman" w:cs="Times New Roman"/>
              </w:rPr>
              <w:t>: 1</w:t>
            </w:r>
            <w:ins w:id="163" w:author="Miguel Cortez" w:date="2020-12-15T13:57:00Z">
              <w:r>
                <w:rPr>
                  <w:rFonts w:ascii="Times New Roman" w:hAnsi="Times New Roman" w:cs="Times New Roman"/>
                </w:rPr>
                <w:t>5</w:t>
              </w:r>
            </w:ins>
            <w:del w:id="164" w:author="Miguel Cortez" w:date="2020-12-15T13:57:00Z">
              <w:r w:rsidR="0037523A" w:rsidRPr="00460BD5" w:rsidDel="003508AF">
                <w:rPr>
                  <w:rFonts w:ascii="Times New Roman" w:hAnsi="Times New Roman" w:cs="Times New Roman"/>
                </w:rPr>
                <w:delText>4</w:delText>
              </w:r>
            </w:del>
            <w:r w:rsidR="0037523A" w:rsidRPr="00460BD5">
              <w:rPr>
                <w:rFonts w:ascii="Times New Roman" w:hAnsi="Times New Roman" w:cs="Times New Roman"/>
              </w:rPr>
              <w:t>:00-1</w:t>
            </w:r>
            <w:ins w:id="165" w:author="Miguel Cortez" w:date="2020-12-15T13:57:00Z">
              <w:r>
                <w:rPr>
                  <w:rFonts w:ascii="Times New Roman" w:hAnsi="Times New Roman" w:cs="Times New Roman"/>
                </w:rPr>
                <w:t>6</w:t>
              </w:r>
            </w:ins>
            <w:del w:id="166" w:author="Miguel Cortez" w:date="2020-12-15T13:57:00Z">
              <w:r w:rsidR="0037523A" w:rsidRPr="00460BD5" w:rsidDel="003508AF">
                <w:rPr>
                  <w:rFonts w:ascii="Times New Roman" w:hAnsi="Times New Roman" w:cs="Times New Roman"/>
                </w:rPr>
                <w:delText>5</w:delText>
              </w:r>
            </w:del>
            <w:r w:rsidR="0037523A" w:rsidRPr="00460BD5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984" w:type="dxa"/>
            <w:tcPrChange w:id="167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F33748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Кожекина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Виктория Дмитриевна</w:t>
            </w:r>
          </w:p>
        </w:tc>
        <w:tc>
          <w:tcPr>
            <w:tcW w:w="4863" w:type="dxa"/>
            <w:tcPrChange w:id="168" w:author="Miguel Cortez" w:date="2020-12-15T13:54:00Z">
              <w:tcPr>
                <w:tcW w:w="4437" w:type="dxa"/>
              </w:tcPr>
            </w:tcPrChange>
          </w:tcPr>
          <w:p w:rsidR="0037523A" w:rsidRPr="00460BD5" w:rsidRDefault="00595154" w:rsidP="00595154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 xml:space="preserve">Разучивание детских песен </w:t>
            </w:r>
          </w:p>
        </w:tc>
      </w:tr>
      <w:tr w:rsidR="003508AF" w:rsidRPr="00460BD5" w:rsidTr="003508AF">
        <w:trPr>
          <w:gridAfter w:val="3"/>
          <w:wAfter w:w="9186" w:type="dxa"/>
          <w:trPrChange w:id="169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170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Клуб «Радуга»</w:t>
            </w: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(Игровая комната)</w:t>
            </w:r>
          </w:p>
        </w:tc>
        <w:tc>
          <w:tcPr>
            <w:tcW w:w="709" w:type="dxa"/>
            <w:tcPrChange w:id="171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15 чел.</w:t>
            </w:r>
          </w:p>
        </w:tc>
        <w:tc>
          <w:tcPr>
            <w:tcW w:w="2835" w:type="dxa"/>
            <w:tcPrChange w:id="172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Понедельник: 14:00-16:00</w:t>
            </w: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Среда: 14:00-16:00</w:t>
            </w:r>
          </w:p>
        </w:tc>
        <w:tc>
          <w:tcPr>
            <w:tcW w:w="1984" w:type="dxa"/>
            <w:tcPrChange w:id="173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0BD5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460BD5">
              <w:rPr>
                <w:rFonts w:ascii="Times New Roman" w:hAnsi="Times New Roman" w:cs="Times New Roman"/>
              </w:rPr>
              <w:t xml:space="preserve"> Павел Андреевич</w:t>
            </w:r>
          </w:p>
        </w:tc>
        <w:tc>
          <w:tcPr>
            <w:tcW w:w="4863" w:type="dxa"/>
            <w:tcPrChange w:id="174" w:author="Miguel Cortez" w:date="2020-12-15T13:54:00Z">
              <w:tcPr>
                <w:tcW w:w="4437" w:type="dxa"/>
              </w:tcPr>
            </w:tcPrChange>
          </w:tcPr>
          <w:p w:rsidR="0037523A" w:rsidRPr="00460BD5" w:rsidRDefault="00595154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Организация досуга детей, игротека</w:t>
            </w:r>
          </w:p>
        </w:tc>
      </w:tr>
      <w:tr w:rsidR="003508AF" w:rsidRPr="00460BD5" w:rsidTr="003508AF">
        <w:trPr>
          <w:gridAfter w:val="3"/>
          <w:wAfter w:w="9186" w:type="dxa"/>
          <w:trPrChange w:id="175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176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Клуб «</w:t>
            </w:r>
            <w:proofErr w:type="spellStart"/>
            <w:r w:rsidRPr="00460BD5">
              <w:rPr>
                <w:rFonts w:ascii="Times New Roman" w:hAnsi="Times New Roman" w:cs="Times New Roman"/>
              </w:rPr>
              <w:t>Мультмикс</w:t>
            </w:r>
            <w:proofErr w:type="spellEnd"/>
            <w:r w:rsidRPr="00460BD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  <w:tcPrChange w:id="177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25 чел.</w:t>
            </w:r>
          </w:p>
        </w:tc>
        <w:tc>
          <w:tcPr>
            <w:tcW w:w="2835" w:type="dxa"/>
            <w:tcPrChange w:id="178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Воскресенье: 12:00-14:00</w:t>
            </w: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 раза в месяц</w:t>
            </w:r>
          </w:p>
        </w:tc>
        <w:tc>
          <w:tcPr>
            <w:tcW w:w="1984" w:type="dxa"/>
            <w:tcPrChange w:id="179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C60A9C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0BD5">
              <w:rPr>
                <w:rFonts w:ascii="Times New Roman" w:hAnsi="Times New Roman" w:cs="Times New Roman"/>
              </w:rPr>
              <w:t>Печенников</w:t>
            </w:r>
            <w:proofErr w:type="spellEnd"/>
            <w:r w:rsidRPr="00460BD5">
              <w:rPr>
                <w:rFonts w:ascii="Times New Roman" w:hAnsi="Times New Roman" w:cs="Times New Roman"/>
              </w:rPr>
              <w:t xml:space="preserve"> Матвей Константинович</w:t>
            </w:r>
          </w:p>
        </w:tc>
        <w:tc>
          <w:tcPr>
            <w:tcW w:w="4863" w:type="dxa"/>
            <w:tcPrChange w:id="180" w:author="Miguel Cortez" w:date="2020-12-15T13:54:00Z">
              <w:tcPr>
                <w:tcW w:w="4437" w:type="dxa"/>
              </w:tcPr>
            </w:tcPrChange>
          </w:tcPr>
          <w:p w:rsidR="0037523A" w:rsidRPr="00460BD5" w:rsidRDefault="000013D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Показ советских мультфильмов</w:t>
            </w:r>
          </w:p>
        </w:tc>
      </w:tr>
      <w:tr w:rsidR="003508AF" w:rsidRPr="00460BD5" w:rsidTr="003508AF">
        <w:trPr>
          <w:gridAfter w:val="3"/>
          <w:wAfter w:w="9186" w:type="dxa"/>
          <w:trPrChange w:id="181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182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lastRenderedPageBreak/>
              <w:t>Теннис</w:t>
            </w:r>
          </w:p>
        </w:tc>
        <w:tc>
          <w:tcPr>
            <w:tcW w:w="709" w:type="dxa"/>
            <w:tcPrChange w:id="183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8 чел.</w:t>
            </w:r>
          </w:p>
        </w:tc>
        <w:tc>
          <w:tcPr>
            <w:tcW w:w="2835" w:type="dxa"/>
            <w:tcPrChange w:id="184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Понедельник – пятница: 14:00-17:00</w:t>
            </w:r>
          </w:p>
        </w:tc>
        <w:tc>
          <w:tcPr>
            <w:tcW w:w="1984" w:type="dxa"/>
            <w:tcPrChange w:id="185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C60A9C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0BD5">
              <w:rPr>
                <w:rFonts w:ascii="Times New Roman" w:hAnsi="Times New Roman" w:cs="Times New Roman"/>
              </w:rPr>
              <w:t>Печенников</w:t>
            </w:r>
            <w:proofErr w:type="spellEnd"/>
            <w:r w:rsidRPr="00460BD5">
              <w:rPr>
                <w:rFonts w:ascii="Times New Roman" w:hAnsi="Times New Roman" w:cs="Times New Roman"/>
              </w:rPr>
              <w:t xml:space="preserve"> Матвей Константинович</w:t>
            </w:r>
          </w:p>
        </w:tc>
        <w:tc>
          <w:tcPr>
            <w:tcW w:w="4863" w:type="dxa"/>
            <w:tcPrChange w:id="186" w:author="Miguel Cortez" w:date="2020-12-15T13:54:00Z">
              <w:tcPr>
                <w:tcW w:w="4437" w:type="dxa"/>
              </w:tcPr>
            </w:tcPrChange>
          </w:tcPr>
          <w:p w:rsidR="0037523A" w:rsidRPr="00460BD5" w:rsidRDefault="000013D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Игра в настольный тен</w:t>
            </w:r>
            <w:ins w:id="187" w:author="Miguel Cortez" w:date="2020-12-15T15:23:00Z">
              <w:r w:rsidR="00F156FE">
                <w:rPr>
                  <w:rFonts w:ascii="Times New Roman" w:hAnsi="Times New Roman" w:cs="Times New Roman"/>
                </w:rPr>
                <w:t>н</w:t>
              </w:r>
            </w:ins>
            <w:r w:rsidRPr="00460BD5">
              <w:rPr>
                <w:rFonts w:ascii="Times New Roman" w:hAnsi="Times New Roman" w:cs="Times New Roman"/>
              </w:rPr>
              <w:t>ис</w:t>
            </w:r>
          </w:p>
        </w:tc>
      </w:tr>
      <w:tr w:rsidR="0037523A" w:rsidRPr="00460BD5" w:rsidTr="003508AF">
        <w:tblPrEx>
          <w:tblPrExChange w:id="188" w:author="Miguel Cortez" w:date="2020-12-15T13:52:00Z">
            <w:tblPrEx>
              <w:tblW w:w="20740" w:type="dxa"/>
              <w:tblInd w:w="-1026" w:type="dxa"/>
            </w:tblPrEx>
          </w:tblPrExChange>
        </w:tblPrEx>
        <w:trPr>
          <w:trPrChange w:id="189" w:author="Miguel Cortez" w:date="2020-12-15T13:52:00Z">
            <w:trPr>
              <w:gridBefore w:val="1"/>
            </w:trPr>
          </w:trPrChange>
        </w:trPr>
        <w:tc>
          <w:tcPr>
            <w:tcW w:w="12234" w:type="dxa"/>
            <w:gridSpan w:val="5"/>
            <w:tcPrChange w:id="190" w:author="Miguel Cortez" w:date="2020-12-15T13:52:00Z">
              <w:tcPr>
                <w:tcW w:w="11458" w:type="dxa"/>
                <w:gridSpan w:val="6"/>
              </w:tcPr>
            </w:tcPrChange>
          </w:tcPr>
          <w:p w:rsidR="0037523A" w:rsidRPr="00460BD5" w:rsidRDefault="0037523A" w:rsidP="006363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tcPrChange w:id="191" w:author="Miguel Cortez" w:date="2020-12-15T13:52:00Z">
              <w:tcPr>
                <w:tcW w:w="3137" w:type="dxa"/>
              </w:tcPr>
            </w:tcPrChange>
          </w:tcPr>
          <w:p w:rsidR="0037523A" w:rsidRPr="00460BD5" w:rsidRDefault="0037523A" w:rsidP="006363BA">
            <w:pPr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Понедельник – Пятница</w:t>
            </w:r>
          </w:p>
          <w:p w:rsidR="0037523A" w:rsidRPr="00460BD5" w:rsidRDefault="0037523A" w:rsidP="006363BA">
            <w:pPr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14:00-17:00</w:t>
            </w:r>
          </w:p>
        </w:tc>
        <w:tc>
          <w:tcPr>
            <w:tcW w:w="2929" w:type="dxa"/>
            <w:tcPrChange w:id="192" w:author="Miguel Cortez" w:date="2020-12-15T13:52:00Z">
              <w:tcPr>
                <w:tcW w:w="2975" w:type="dxa"/>
              </w:tcPr>
            </w:tcPrChange>
          </w:tcPr>
          <w:p w:rsidR="0037523A" w:rsidRPr="00460BD5" w:rsidRDefault="0037523A" w:rsidP="006363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  <w:tcPrChange w:id="193" w:author="Miguel Cortez" w:date="2020-12-15T13:52:00Z">
              <w:tcPr>
                <w:tcW w:w="3170" w:type="dxa"/>
              </w:tcPr>
            </w:tcPrChange>
          </w:tcPr>
          <w:p w:rsidR="0037523A" w:rsidRPr="00460BD5" w:rsidRDefault="0037523A" w:rsidP="006363B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0BD5">
              <w:rPr>
                <w:rFonts w:ascii="Times New Roman" w:hAnsi="Times New Roman" w:cs="Times New Roman"/>
              </w:rPr>
              <w:t>Печенников</w:t>
            </w:r>
            <w:proofErr w:type="spellEnd"/>
            <w:r w:rsidRPr="00460BD5">
              <w:rPr>
                <w:rFonts w:ascii="Times New Roman" w:hAnsi="Times New Roman" w:cs="Times New Roman"/>
              </w:rPr>
              <w:t xml:space="preserve"> Матвей Константинович</w:t>
            </w:r>
          </w:p>
        </w:tc>
      </w:tr>
      <w:tr w:rsidR="003508AF" w:rsidRPr="00460BD5" w:rsidTr="003508AF">
        <w:trPr>
          <w:gridAfter w:val="3"/>
          <w:wAfter w:w="9186" w:type="dxa"/>
          <w:trPrChange w:id="194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195" w:author="Miguel Cortez" w:date="2020-12-15T13:54:00Z">
              <w:tcPr>
                <w:tcW w:w="1701" w:type="dxa"/>
                <w:gridSpan w:val="2"/>
              </w:tcPr>
            </w:tcPrChange>
          </w:tcPr>
          <w:p w:rsidR="00F156FE" w:rsidRDefault="00F156FE" w:rsidP="006363BA">
            <w:pPr>
              <w:rPr>
                <w:rFonts w:ascii="Times New Roman" w:hAnsi="Times New Roman" w:cs="Times New Roman"/>
                <w:b/>
              </w:rPr>
            </w:pPr>
          </w:p>
          <w:p w:rsidR="0037523A" w:rsidRPr="00460BD5" w:rsidRDefault="0037523A" w:rsidP="006363BA">
            <w:pPr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  <w:b/>
              </w:rPr>
              <w:t>Работа с молодёжью. кружки, клубы по интересам</w:t>
            </w:r>
          </w:p>
        </w:tc>
        <w:tc>
          <w:tcPr>
            <w:tcW w:w="709" w:type="dxa"/>
            <w:tcPrChange w:id="196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6363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PrChange w:id="197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6363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PrChange w:id="198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37523A" w:rsidP="006363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3" w:type="dxa"/>
            <w:tcPrChange w:id="199" w:author="Miguel Cortez" w:date="2020-12-15T13:54:00Z">
              <w:tcPr>
                <w:tcW w:w="4437" w:type="dxa"/>
              </w:tcPr>
            </w:tcPrChange>
          </w:tcPr>
          <w:p w:rsidR="0037523A" w:rsidRPr="00460BD5" w:rsidRDefault="0037523A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8AF" w:rsidRPr="00460BD5" w:rsidTr="003508AF">
        <w:trPr>
          <w:gridAfter w:val="3"/>
          <w:wAfter w:w="9186" w:type="dxa"/>
          <w:trPrChange w:id="200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201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Индивидуальные танцы</w:t>
            </w:r>
          </w:p>
        </w:tc>
        <w:tc>
          <w:tcPr>
            <w:tcW w:w="709" w:type="dxa"/>
            <w:tcPrChange w:id="202" w:author="Miguel Cortez" w:date="2020-12-15T13:54:00Z">
              <w:tcPr>
                <w:tcW w:w="851" w:type="dxa"/>
              </w:tcPr>
            </w:tcPrChange>
          </w:tcPr>
          <w:p w:rsidR="0037523A" w:rsidRPr="00460BD5" w:rsidRDefault="003508AF" w:rsidP="0037523A">
            <w:pPr>
              <w:jc w:val="center"/>
              <w:rPr>
                <w:rFonts w:ascii="Times New Roman" w:hAnsi="Times New Roman" w:cs="Times New Roman"/>
              </w:rPr>
            </w:pPr>
            <w:ins w:id="203" w:author="Miguel Cortez" w:date="2020-12-15T13:59:00Z">
              <w:r>
                <w:rPr>
                  <w:rFonts w:ascii="Times New Roman" w:hAnsi="Times New Roman" w:cs="Times New Roman"/>
                </w:rPr>
                <w:t>4</w:t>
              </w:r>
            </w:ins>
            <w:del w:id="204" w:author="Miguel Cortez" w:date="2020-12-15T13:59:00Z">
              <w:r w:rsidR="0037523A" w:rsidRPr="00460BD5" w:rsidDel="003508AF">
                <w:rPr>
                  <w:rFonts w:ascii="Times New Roman" w:hAnsi="Times New Roman" w:cs="Times New Roman"/>
                </w:rPr>
                <w:delText>3</w:delText>
              </w:r>
            </w:del>
            <w:r w:rsidR="0037523A" w:rsidRPr="00460BD5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835" w:type="dxa"/>
            <w:tcPrChange w:id="205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Пятница: 17:00-18:00</w:t>
            </w:r>
          </w:p>
        </w:tc>
        <w:tc>
          <w:tcPr>
            <w:tcW w:w="1984" w:type="dxa"/>
            <w:tcPrChange w:id="206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C60A9C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0BD5">
              <w:rPr>
                <w:rFonts w:ascii="Times New Roman" w:hAnsi="Times New Roman" w:cs="Times New Roman"/>
              </w:rPr>
              <w:t>Шарикова</w:t>
            </w:r>
            <w:proofErr w:type="spellEnd"/>
            <w:r w:rsidRPr="00460BD5">
              <w:rPr>
                <w:rFonts w:ascii="Times New Roman" w:hAnsi="Times New Roman" w:cs="Times New Roman"/>
              </w:rPr>
              <w:t xml:space="preserve"> Елена Сергеевна</w:t>
            </w:r>
          </w:p>
        </w:tc>
        <w:tc>
          <w:tcPr>
            <w:tcW w:w="4863" w:type="dxa"/>
            <w:tcPrChange w:id="207" w:author="Miguel Cortez" w:date="2020-12-15T13:54:00Z">
              <w:tcPr>
                <w:tcW w:w="4437" w:type="dxa"/>
              </w:tcPr>
            </w:tcPrChange>
          </w:tcPr>
          <w:p w:rsidR="0037523A" w:rsidRPr="00460BD5" w:rsidRDefault="00C60A9C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Разучивание танцев, участие в концертных программах и конкурсах.</w:t>
            </w:r>
          </w:p>
        </w:tc>
      </w:tr>
      <w:tr w:rsidR="003508AF" w:rsidRPr="00460BD5" w:rsidTr="003508AF">
        <w:trPr>
          <w:gridAfter w:val="3"/>
          <w:wAfter w:w="9186" w:type="dxa"/>
          <w:trPrChange w:id="208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209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Сольное пение</w:t>
            </w:r>
          </w:p>
        </w:tc>
        <w:tc>
          <w:tcPr>
            <w:tcW w:w="709" w:type="dxa"/>
            <w:tcPrChange w:id="210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4 чел.</w:t>
            </w:r>
          </w:p>
        </w:tc>
        <w:tc>
          <w:tcPr>
            <w:tcW w:w="2835" w:type="dxa"/>
            <w:tcPrChange w:id="211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Вторник: 14:00-15:00</w:t>
            </w: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Суббота: 13:00-14:00</w:t>
            </w:r>
          </w:p>
        </w:tc>
        <w:tc>
          <w:tcPr>
            <w:tcW w:w="1984" w:type="dxa"/>
            <w:tcPrChange w:id="212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Елисеева Е</w:t>
            </w:r>
            <w:r w:rsidR="00C60A9C" w:rsidRPr="00460BD5">
              <w:rPr>
                <w:rFonts w:ascii="Times New Roman" w:hAnsi="Times New Roman" w:cs="Times New Roman"/>
              </w:rPr>
              <w:t>вгения Владимировна</w:t>
            </w:r>
          </w:p>
        </w:tc>
        <w:tc>
          <w:tcPr>
            <w:tcW w:w="4863" w:type="dxa"/>
            <w:tcPrChange w:id="213" w:author="Miguel Cortez" w:date="2020-12-15T13:54:00Z">
              <w:tcPr>
                <w:tcW w:w="4437" w:type="dxa"/>
              </w:tcPr>
            </w:tcPrChange>
          </w:tcPr>
          <w:p w:rsidR="0037523A" w:rsidRPr="00460BD5" w:rsidRDefault="000013D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Разучивание песен, участие в концертных программах и конкурсах.</w:t>
            </w:r>
          </w:p>
        </w:tc>
      </w:tr>
      <w:tr w:rsidR="003508AF" w:rsidRPr="00460BD5" w:rsidTr="003508AF">
        <w:trPr>
          <w:gridAfter w:val="3"/>
          <w:wAfter w:w="9186" w:type="dxa"/>
          <w:trPrChange w:id="214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215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Кружок игры на гитаре</w:t>
            </w: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«Аккорд»</w:t>
            </w:r>
          </w:p>
        </w:tc>
        <w:tc>
          <w:tcPr>
            <w:tcW w:w="709" w:type="dxa"/>
            <w:tcPrChange w:id="216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3 чел.</w:t>
            </w:r>
          </w:p>
        </w:tc>
        <w:tc>
          <w:tcPr>
            <w:tcW w:w="2835" w:type="dxa"/>
            <w:tcPrChange w:id="217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Вторник: 16:00-17:00</w:t>
            </w: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Четверг: 16:00-17:00</w:t>
            </w:r>
          </w:p>
        </w:tc>
        <w:tc>
          <w:tcPr>
            <w:tcW w:w="1984" w:type="dxa"/>
            <w:tcPrChange w:id="218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0BD5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460BD5">
              <w:rPr>
                <w:rFonts w:ascii="Times New Roman" w:hAnsi="Times New Roman" w:cs="Times New Roman"/>
              </w:rPr>
              <w:t xml:space="preserve"> Т</w:t>
            </w:r>
            <w:r w:rsidR="00C60A9C" w:rsidRPr="00460BD5">
              <w:rPr>
                <w:rFonts w:ascii="Times New Roman" w:hAnsi="Times New Roman" w:cs="Times New Roman"/>
              </w:rPr>
              <w:t>арас Сергеевич</w:t>
            </w:r>
          </w:p>
        </w:tc>
        <w:tc>
          <w:tcPr>
            <w:tcW w:w="4863" w:type="dxa"/>
            <w:tcPrChange w:id="219" w:author="Miguel Cortez" w:date="2020-12-15T13:54:00Z">
              <w:tcPr>
                <w:tcW w:w="4437" w:type="dxa"/>
              </w:tcPr>
            </w:tcPrChange>
          </w:tcPr>
          <w:p w:rsidR="0037523A" w:rsidRPr="00460BD5" w:rsidRDefault="000013D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Основы игры на акустической гитаре</w:t>
            </w:r>
          </w:p>
        </w:tc>
      </w:tr>
      <w:tr w:rsidR="003508AF" w:rsidRPr="00460BD5" w:rsidTr="003508AF">
        <w:trPr>
          <w:gridAfter w:val="3"/>
          <w:wAfter w:w="9186" w:type="dxa"/>
          <w:trPrChange w:id="220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221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Клуб «Атлант»</w:t>
            </w:r>
          </w:p>
        </w:tc>
        <w:tc>
          <w:tcPr>
            <w:tcW w:w="709" w:type="dxa"/>
            <w:tcPrChange w:id="222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14 чел.</w:t>
            </w:r>
          </w:p>
        </w:tc>
        <w:tc>
          <w:tcPr>
            <w:tcW w:w="2835" w:type="dxa"/>
            <w:tcPrChange w:id="223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Понедельник, среда, пятница: 19:00-21:00</w:t>
            </w:r>
          </w:p>
        </w:tc>
        <w:tc>
          <w:tcPr>
            <w:tcW w:w="1984" w:type="dxa"/>
            <w:tcPrChange w:id="224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C60A9C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0BD5">
              <w:rPr>
                <w:rFonts w:ascii="Times New Roman" w:hAnsi="Times New Roman" w:cs="Times New Roman"/>
              </w:rPr>
              <w:t>Печенников</w:t>
            </w:r>
            <w:proofErr w:type="spellEnd"/>
            <w:r w:rsidRPr="00460BD5">
              <w:rPr>
                <w:rFonts w:ascii="Times New Roman" w:hAnsi="Times New Roman" w:cs="Times New Roman"/>
              </w:rPr>
              <w:t xml:space="preserve"> Матвей Константинович</w:t>
            </w:r>
          </w:p>
        </w:tc>
        <w:tc>
          <w:tcPr>
            <w:tcW w:w="4863" w:type="dxa"/>
            <w:tcPrChange w:id="225" w:author="Miguel Cortez" w:date="2020-12-15T13:54:00Z">
              <w:tcPr>
                <w:tcW w:w="4437" w:type="dxa"/>
              </w:tcPr>
            </w:tcPrChange>
          </w:tcPr>
          <w:p w:rsidR="0037523A" w:rsidRPr="00460BD5" w:rsidRDefault="000013D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Занятия силовыми видами спорта, занятия на тренажёрах.</w:t>
            </w:r>
          </w:p>
        </w:tc>
      </w:tr>
      <w:tr w:rsidR="003508AF" w:rsidRPr="00460BD5" w:rsidTr="003508AF">
        <w:trPr>
          <w:gridAfter w:val="3"/>
          <w:wAfter w:w="9186" w:type="dxa"/>
          <w:trPrChange w:id="226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227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Клуб «Юность»</w:t>
            </w:r>
          </w:p>
        </w:tc>
        <w:tc>
          <w:tcPr>
            <w:tcW w:w="709" w:type="dxa"/>
            <w:tcPrChange w:id="228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19 чел.</w:t>
            </w:r>
          </w:p>
        </w:tc>
        <w:tc>
          <w:tcPr>
            <w:tcW w:w="2835" w:type="dxa"/>
            <w:tcPrChange w:id="229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Понедельник: 1</w:t>
            </w:r>
            <w:ins w:id="230" w:author="Miguel Cortez" w:date="2020-12-15T14:00:00Z">
              <w:r w:rsidR="003508AF">
                <w:rPr>
                  <w:rFonts w:ascii="Times New Roman" w:hAnsi="Times New Roman" w:cs="Times New Roman"/>
                </w:rPr>
                <w:t>7</w:t>
              </w:r>
            </w:ins>
            <w:del w:id="231" w:author="Miguel Cortez" w:date="2020-12-15T14:00:00Z">
              <w:r w:rsidRPr="00460BD5" w:rsidDel="003508AF">
                <w:rPr>
                  <w:rFonts w:ascii="Times New Roman" w:hAnsi="Times New Roman" w:cs="Times New Roman"/>
                </w:rPr>
                <w:delText>6</w:delText>
              </w:r>
            </w:del>
            <w:r w:rsidRPr="00460BD5">
              <w:rPr>
                <w:rFonts w:ascii="Times New Roman" w:hAnsi="Times New Roman" w:cs="Times New Roman"/>
              </w:rPr>
              <w:t>:00-18:00</w:t>
            </w: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Суббота: 19:00-20:00</w:t>
            </w:r>
          </w:p>
        </w:tc>
        <w:tc>
          <w:tcPr>
            <w:tcW w:w="1984" w:type="dxa"/>
            <w:tcPrChange w:id="232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C60A9C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0BD5">
              <w:rPr>
                <w:rFonts w:ascii="Times New Roman" w:hAnsi="Times New Roman" w:cs="Times New Roman"/>
              </w:rPr>
              <w:t>Печенников</w:t>
            </w:r>
            <w:proofErr w:type="spellEnd"/>
            <w:r w:rsidRPr="00460BD5">
              <w:rPr>
                <w:rFonts w:ascii="Times New Roman" w:hAnsi="Times New Roman" w:cs="Times New Roman"/>
              </w:rPr>
              <w:t xml:space="preserve"> Матвей Константинович</w:t>
            </w:r>
          </w:p>
        </w:tc>
        <w:tc>
          <w:tcPr>
            <w:tcW w:w="4863" w:type="dxa"/>
            <w:tcPrChange w:id="233" w:author="Miguel Cortez" w:date="2020-12-15T13:54:00Z">
              <w:tcPr>
                <w:tcW w:w="4437" w:type="dxa"/>
              </w:tcPr>
            </w:tcPrChange>
          </w:tcPr>
          <w:p w:rsidR="0037523A" w:rsidRPr="00460BD5" w:rsidRDefault="000013D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Проведение молодёжных вечеров, игровых программ, спортивных мероприятий.</w:t>
            </w:r>
          </w:p>
        </w:tc>
      </w:tr>
      <w:tr w:rsidR="003508AF" w:rsidRPr="00460BD5" w:rsidTr="003508AF">
        <w:tc>
          <w:tcPr>
            <w:tcW w:w="1843" w:type="dxa"/>
            <w:tcBorders>
              <w:right w:val="single" w:sz="4" w:space="0" w:color="auto"/>
            </w:tcBorders>
            <w:tcPrChange w:id="234" w:author="Miguel Cortez" w:date="2020-12-15T13:54:00Z">
              <w:tcPr>
                <w:tcW w:w="1701" w:type="dxa"/>
                <w:gridSpan w:val="2"/>
                <w:tcBorders>
                  <w:right w:val="single" w:sz="4" w:space="0" w:color="auto"/>
                </w:tcBorders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Клуб «Творческий союз»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PrChange w:id="235" w:author="Miguel Cortez" w:date="2020-12-15T13:54:00Z">
              <w:tcPr>
                <w:tcW w:w="851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5 чел.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tcPrChange w:id="236" w:author="Miguel Cortez" w:date="2020-12-15T13:54:00Z">
              <w:tcPr>
                <w:tcW w:w="2268" w:type="dxa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Понедельник: 10:00-12:00</w:t>
            </w: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Среда: 10:00-12:00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PrChange w:id="237" w:author="Miguel Cortez" w:date="2020-12-15T13:54:00Z">
              <w:tcPr>
                <w:tcW w:w="2977" w:type="dxa"/>
                <w:gridSpan w:val="2"/>
                <w:tcBorders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:rsidR="0037523A" w:rsidRPr="00460BD5" w:rsidRDefault="00C60A9C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0BD5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460BD5">
              <w:rPr>
                <w:rFonts w:ascii="Times New Roman" w:hAnsi="Times New Roman" w:cs="Times New Roman"/>
              </w:rPr>
              <w:t xml:space="preserve"> Павел Андреевич</w:t>
            </w:r>
          </w:p>
        </w:tc>
        <w:tc>
          <w:tcPr>
            <w:tcW w:w="4863" w:type="dxa"/>
            <w:tcBorders>
              <w:left w:val="single" w:sz="4" w:space="0" w:color="auto"/>
            </w:tcBorders>
            <w:tcPrChange w:id="238" w:author="Miguel Cortez" w:date="2020-12-15T13:54:00Z">
              <w:tcPr>
                <w:tcW w:w="4437" w:type="dxa"/>
                <w:tcBorders>
                  <w:left w:val="single" w:sz="4" w:space="0" w:color="auto"/>
                </w:tcBorders>
              </w:tcPr>
            </w:tcPrChange>
          </w:tcPr>
          <w:p w:rsidR="0037523A" w:rsidRPr="00460BD5" w:rsidRDefault="000013DD" w:rsidP="006363B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 xml:space="preserve">Подготовка миниатюр и </w:t>
            </w:r>
            <w:proofErr w:type="spellStart"/>
            <w:r w:rsidRPr="00460BD5">
              <w:rPr>
                <w:rFonts w:ascii="Times New Roman" w:hAnsi="Times New Roman" w:cs="Times New Roman"/>
              </w:rPr>
              <w:t>разножанровых</w:t>
            </w:r>
            <w:proofErr w:type="spellEnd"/>
            <w:r w:rsidRPr="00460BD5">
              <w:rPr>
                <w:rFonts w:ascii="Times New Roman" w:hAnsi="Times New Roman" w:cs="Times New Roman"/>
              </w:rPr>
              <w:t xml:space="preserve"> номеров</w:t>
            </w:r>
          </w:p>
        </w:tc>
        <w:tc>
          <w:tcPr>
            <w:tcW w:w="3110" w:type="dxa"/>
            <w:tcPrChange w:id="239" w:author="Miguel Cortez" w:date="2020-12-15T13:54:00Z">
              <w:tcPr>
                <w:tcW w:w="3110" w:type="dxa"/>
              </w:tcPr>
            </w:tcPrChange>
          </w:tcPr>
          <w:p w:rsidR="0037523A" w:rsidRPr="00460BD5" w:rsidRDefault="0037523A" w:rsidP="006363BA">
            <w:pPr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Понедельник, среда, пятница: 19:00-21:00</w:t>
            </w:r>
          </w:p>
        </w:tc>
        <w:tc>
          <w:tcPr>
            <w:tcW w:w="2929" w:type="dxa"/>
            <w:tcPrChange w:id="240" w:author="Miguel Cortez" w:date="2020-12-15T13:54:00Z">
              <w:tcPr>
                <w:tcW w:w="2929" w:type="dxa"/>
              </w:tcPr>
            </w:tcPrChange>
          </w:tcPr>
          <w:p w:rsidR="0037523A" w:rsidRPr="00460BD5" w:rsidRDefault="0037523A" w:rsidP="006363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  <w:tcPrChange w:id="241" w:author="Miguel Cortez" w:date="2020-12-15T13:54:00Z">
              <w:tcPr>
                <w:tcW w:w="3147" w:type="dxa"/>
              </w:tcPr>
            </w:tcPrChange>
          </w:tcPr>
          <w:p w:rsidR="0037523A" w:rsidRPr="00460BD5" w:rsidRDefault="0037523A" w:rsidP="006363B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0BD5">
              <w:rPr>
                <w:rFonts w:ascii="Times New Roman" w:hAnsi="Times New Roman" w:cs="Times New Roman"/>
              </w:rPr>
              <w:t>Печенников</w:t>
            </w:r>
            <w:proofErr w:type="spellEnd"/>
            <w:r w:rsidRPr="00460BD5">
              <w:rPr>
                <w:rFonts w:ascii="Times New Roman" w:hAnsi="Times New Roman" w:cs="Times New Roman"/>
              </w:rPr>
              <w:t xml:space="preserve"> Матвей Константинович</w:t>
            </w:r>
          </w:p>
        </w:tc>
      </w:tr>
      <w:tr w:rsidR="003508AF" w:rsidRPr="00460BD5" w:rsidTr="003508AF">
        <w:trPr>
          <w:gridAfter w:val="3"/>
          <w:wAfter w:w="9186" w:type="dxa"/>
          <w:trPrChange w:id="242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Borders>
              <w:right w:val="single" w:sz="4" w:space="0" w:color="auto"/>
            </w:tcBorders>
            <w:tcPrChange w:id="243" w:author="Miguel Cortez" w:date="2020-12-15T13:54:00Z">
              <w:tcPr>
                <w:tcW w:w="1701" w:type="dxa"/>
                <w:gridSpan w:val="2"/>
                <w:tcBorders>
                  <w:right w:val="single" w:sz="4" w:space="0" w:color="auto"/>
                </w:tcBorders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Бильярд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cPrChange w:id="244" w:author="Miguel Cortez" w:date="2020-12-15T13:54:00Z">
              <w:tcPr>
                <w:tcW w:w="851" w:type="dxa"/>
                <w:tcBorders>
                  <w:left w:val="single" w:sz="4" w:space="0" w:color="auto"/>
                </w:tcBorders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7 чел.</w:t>
            </w:r>
          </w:p>
        </w:tc>
        <w:tc>
          <w:tcPr>
            <w:tcW w:w="2835" w:type="dxa"/>
            <w:tcPrChange w:id="245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Суббота: 20:00-23:00</w:t>
            </w:r>
          </w:p>
        </w:tc>
        <w:tc>
          <w:tcPr>
            <w:tcW w:w="1984" w:type="dxa"/>
            <w:tcPrChange w:id="246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C60A9C" w:rsidP="0037523A">
            <w:pPr>
              <w:jc w:val="center"/>
              <w:rPr>
                <w:rFonts w:ascii="Times New Roman" w:hAnsi="Times New Roman" w:cs="Times New Roman"/>
              </w:rPr>
            </w:pPr>
            <w:del w:id="247" w:author="Miguel Cortez" w:date="2020-12-15T14:01:00Z">
              <w:r w:rsidRPr="00460BD5" w:rsidDel="003508AF">
                <w:rPr>
                  <w:rFonts w:ascii="Times New Roman" w:hAnsi="Times New Roman" w:cs="Times New Roman"/>
                </w:rPr>
                <w:delText>Печенников Матвей Константинович</w:delText>
              </w:r>
            </w:del>
            <w:proofErr w:type="spellStart"/>
            <w:ins w:id="248" w:author="Miguel Cortez" w:date="2020-12-15T14:01:00Z">
              <w:r w:rsidR="003508AF">
                <w:rPr>
                  <w:rFonts w:ascii="Times New Roman" w:hAnsi="Times New Roman" w:cs="Times New Roman"/>
                </w:rPr>
                <w:t>Добош</w:t>
              </w:r>
              <w:proofErr w:type="spellEnd"/>
              <w:r w:rsidR="003508AF">
                <w:rPr>
                  <w:rFonts w:ascii="Times New Roman" w:hAnsi="Times New Roman" w:cs="Times New Roman"/>
                </w:rPr>
                <w:t xml:space="preserve"> Андрей Михайлович</w:t>
              </w:r>
            </w:ins>
          </w:p>
        </w:tc>
        <w:tc>
          <w:tcPr>
            <w:tcW w:w="4863" w:type="dxa"/>
            <w:tcPrChange w:id="249" w:author="Miguel Cortez" w:date="2020-12-15T13:54:00Z">
              <w:tcPr>
                <w:tcW w:w="4437" w:type="dxa"/>
              </w:tcPr>
            </w:tcPrChange>
          </w:tcPr>
          <w:p w:rsidR="0037523A" w:rsidRPr="00460BD5" w:rsidRDefault="000013D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Игра в бильярд, наработка спортивных навыков.</w:t>
            </w:r>
          </w:p>
        </w:tc>
      </w:tr>
      <w:tr w:rsidR="003508AF" w:rsidRPr="00460BD5" w:rsidTr="003508AF">
        <w:trPr>
          <w:gridAfter w:val="3"/>
          <w:wAfter w:w="9186" w:type="dxa"/>
          <w:trPrChange w:id="250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251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Теннис</w:t>
            </w:r>
          </w:p>
        </w:tc>
        <w:tc>
          <w:tcPr>
            <w:tcW w:w="709" w:type="dxa"/>
            <w:tcPrChange w:id="252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6 чел.</w:t>
            </w:r>
          </w:p>
        </w:tc>
        <w:tc>
          <w:tcPr>
            <w:tcW w:w="2835" w:type="dxa"/>
            <w:tcPrChange w:id="253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Суббота: 20:00-23:00</w:t>
            </w:r>
          </w:p>
        </w:tc>
        <w:tc>
          <w:tcPr>
            <w:tcW w:w="1984" w:type="dxa"/>
            <w:tcPrChange w:id="254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995B5B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ins w:id="255" w:author="Miguel Cortez" w:date="2020-12-15T14:01:00Z">
              <w:r>
                <w:rPr>
                  <w:rFonts w:ascii="Times New Roman" w:hAnsi="Times New Roman" w:cs="Times New Roman"/>
                </w:rPr>
                <w:t>Добош</w:t>
              </w:r>
              <w:proofErr w:type="spellEnd"/>
              <w:r>
                <w:rPr>
                  <w:rFonts w:ascii="Times New Roman" w:hAnsi="Times New Roman" w:cs="Times New Roman"/>
                </w:rPr>
                <w:t xml:space="preserve"> Андрей Михайлович</w:t>
              </w:r>
            </w:ins>
            <w:del w:id="256" w:author="Miguel Cortez" w:date="2020-12-15T14:01:00Z">
              <w:r w:rsidR="00C60A9C" w:rsidRPr="00460BD5" w:rsidDel="00995B5B">
                <w:rPr>
                  <w:rFonts w:ascii="Times New Roman" w:hAnsi="Times New Roman" w:cs="Times New Roman"/>
                </w:rPr>
                <w:delText>Печенников Матвей Константинович</w:delText>
              </w:r>
            </w:del>
          </w:p>
        </w:tc>
        <w:tc>
          <w:tcPr>
            <w:tcW w:w="4863" w:type="dxa"/>
            <w:tcPrChange w:id="257" w:author="Miguel Cortez" w:date="2020-12-15T13:54:00Z">
              <w:tcPr>
                <w:tcW w:w="4437" w:type="dxa"/>
              </w:tcPr>
            </w:tcPrChange>
          </w:tcPr>
          <w:p w:rsidR="0037523A" w:rsidRPr="00460BD5" w:rsidRDefault="000013D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Игра в теннис, наработка спортивных навыков, участие в спортивных соревнованиях.</w:t>
            </w:r>
          </w:p>
        </w:tc>
      </w:tr>
      <w:tr w:rsidR="003508AF" w:rsidRPr="00460BD5" w:rsidTr="003508AF">
        <w:trPr>
          <w:gridAfter w:val="3"/>
          <w:wAfter w:w="9186" w:type="dxa"/>
          <w:trPrChange w:id="258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259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460BD5">
              <w:rPr>
                <w:rFonts w:ascii="Times New Roman" w:hAnsi="Times New Roman" w:cs="Times New Roman"/>
                <w:b/>
                <w:u w:val="single"/>
              </w:rPr>
              <w:t xml:space="preserve">Взрослое население </w:t>
            </w:r>
            <w:r w:rsidRPr="00460BD5">
              <w:rPr>
                <w:rFonts w:ascii="Times New Roman" w:hAnsi="Times New Roman" w:cs="Times New Roman"/>
                <w:b/>
              </w:rPr>
              <w:t>кружки, клубы по интересам</w:t>
            </w: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PrChange w:id="260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636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PrChange w:id="261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636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PrChange w:id="262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37523A" w:rsidP="006363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3" w:type="dxa"/>
            <w:tcPrChange w:id="263" w:author="Miguel Cortez" w:date="2020-12-15T13:54:00Z">
              <w:tcPr>
                <w:tcW w:w="4437" w:type="dxa"/>
              </w:tcPr>
            </w:tcPrChange>
          </w:tcPr>
          <w:p w:rsidR="0037523A" w:rsidRPr="00460BD5" w:rsidRDefault="0037523A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8AF" w:rsidRPr="00460BD5" w:rsidTr="003508AF">
        <w:trPr>
          <w:gridAfter w:val="3"/>
          <w:wAfter w:w="9186" w:type="dxa"/>
          <w:trPrChange w:id="264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265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Вокальная группа</w:t>
            </w: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«Созвучие»</w:t>
            </w:r>
          </w:p>
        </w:tc>
        <w:tc>
          <w:tcPr>
            <w:tcW w:w="709" w:type="dxa"/>
            <w:tcPrChange w:id="266" w:author="Miguel Cortez" w:date="2020-12-15T13:54:00Z">
              <w:tcPr>
                <w:tcW w:w="851" w:type="dxa"/>
              </w:tcPr>
            </w:tcPrChange>
          </w:tcPr>
          <w:p w:rsidR="0037523A" w:rsidRPr="00460BD5" w:rsidRDefault="00995B5B" w:rsidP="0037523A">
            <w:pPr>
              <w:jc w:val="center"/>
              <w:rPr>
                <w:rFonts w:ascii="Times New Roman" w:hAnsi="Times New Roman" w:cs="Times New Roman"/>
              </w:rPr>
            </w:pPr>
            <w:ins w:id="267" w:author="Miguel Cortez" w:date="2020-12-15T14:01:00Z">
              <w:r>
                <w:rPr>
                  <w:rFonts w:ascii="Times New Roman" w:hAnsi="Times New Roman" w:cs="Times New Roman"/>
                </w:rPr>
                <w:t xml:space="preserve">7 </w:t>
              </w:r>
            </w:ins>
            <w:del w:id="268" w:author="Miguel Cortez" w:date="2020-12-15T14:01:00Z">
              <w:r w:rsidR="0037523A" w:rsidRPr="00460BD5" w:rsidDel="00995B5B">
                <w:rPr>
                  <w:rFonts w:ascii="Times New Roman" w:hAnsi="Times New Roman" w:cs="Times New Roman"/>
                </w:rPr>
                <w:delText xml:space="preserve">9 </w:delText>
              </w:r>
            </w:del>
            <w:r w:rsidR="0037523A" w:rsidRPr="00460BD5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2835" w:type="dxa"/>
            <w:tcPrChange w:id="269" w:author="Miguel Cortez" w:date="2020-12-15T13:54:00Z">
              <w:tcPr>
                <w:tcW w:w="2268" w:type="dxa"/>
              </w:tcPr>
            </w:tcPrChange>
          </w:tcPr>
          <w:p w:rsidR="0037523A" w:rsidRPr="00460BD5" w:rsidRDefault="00995B5B" w:rsidP="0037523A">
            <w:pPr>
              <w:jc w:val="center"/>
              <w:rPr>
                <w:rFonts w:ascii="Times New Roman" w:hAnsi="Times New Roman" w:cs="Times New Roman"/>
              </w:rPr>
            </w:pPr>
            <w:ins w:id="270" w:author="Miguel Cortez" w:date="2020-12-15T14:01:00Z">
              <w:r>
                <w:rPr>
                  <w:rFonts w:ascii="Times New Roman" w:hAnsi="Times New Roman" w:cs="Times New Roman"/>
                </w:rPr>
                <w:t>Вторник</w:t>
              </w:r>
            </w:ins>
            <w:del w:id="271" w:author="Miguel Cortez" w:date="2020-12-15T14:01:00Z">
              <w:r w:rsidR="0037523A" w:rsidRPr="00460BD5" w:rsidDel="00995B5B">
                <w:rPr>
                  <w:rFonts w:ascii="Times New Roman" w:hAnsi="Times New Roman" w:cs="Times New Roman"/>
                </w:rPr>
                <w:delText>Понедельник</w:delText>
              </w:r>
            </w:del>
            <w:r w:rsidR="0037523A" w:rsidRPr="00460BD5">
              <w:rPr>
                <w:rFonts w:ascii="Times New Roman" w:hAnsi="Times New Roman" w:cs="Times New Roman"/>
              </w:rPr>
              <w:t>: 1</w:t>
            </w:r>
            <w:ins w:id="272" w:author="Miguel Cortez" w:date="2020-12-15T14:02:00Z">
              <w:r>
                <w:rPr>
                  <w:rFonts w:ascii="Times New Roman" w:hAnsi="Times New Roman" w:cs="Times New Roman"/>
                </w:rPr>
                <w:t>6</w:t>
              </w:r>
            </w:ins>
            <w:del w:id="273" w:author="Miguel Cortez" w:date="2020-12-15T14:02:00Z">
              <w:r w:rsidR="0037523A" w:rsidRPr="00460BD5" w:rsidDel="00995B5B">
                <w:rPr>
                  <w:rFonts w:ascii="Times New Roman" w:hAnsi="Times New Roman" w:cs="Times New Roman"/>
                </w:rPr>
                <w:delText>1</w:delText>
              </w:r>
            </w:del>
            <w:r w:rsidR="0037523A" w:rsidRPr="00460BD5">
              <w:rPr>
                <w:rFonts w:ascii="Times New Roman" w:hAnsi="Times New Roman" w:cs="Times New Roman"/>
              </w:rPr>
              <w:t>:00-1</w:t>
            </w:r>
            <w:ins w:id="274" w:author="Miguel Cortez" w:date="2020-12-15T14:02:00Z">
              <w:r>
                <w:rPr>
                  <w:rFonts w:ascii="Times New Roman" w:hAnsi="Times New Roman" w:cs="Times New Roman"/>
                </w:rPr>
                <w:t>8</w:t>
              </w:r>
            </w:ins>
            <w:del w:id="275" w:author="Miguel Cortez" w:date="2020-12-15T14:02:00Z">
              <w:r w:rsidR="0037523A" w:rsidRPr="00460BD5" w:rsidDel="00995B5B">
                <w:rPr>
                  <w:rFonts w:ascii="Times New Roman" w:hAnsi="Times New Roman" w:cs="Times New Roman"/>
                </w:rPr>
                <w:delText>3</w:delText>
              </w:r>
            </w:del>
            <w:r w:rsidR="0037523A" w:rsidRPr="00460BD5">
              <w:rPr>
                <w:rFonts w:ascii="Times New Roman" w:hAnsi="Times New Roman" w:cs="Times New Roman"/>
              </w:rPr>
              <w:t>:00</w:t>
            </w: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Пятница: 1</w:t>
            </w:r>
            <w:ins w:id="276" w:author="Miguel Cortez" w:date="2020-12-15T14:02:00Z">
              <w:r w:rsidR="00995B5B">
                <w:rPr>
                  <w:rFonts w:ascii="Times New Roman" w:hAnsi="Times New Roman" w:cs="Times New Roman"/>
                </w:rPr>
                <w:t>6</w:t>
              </w:r>
            </w:ins>
            <w:del w:id="277" w:author="Miguel Cortez" w:date="2020-12-15T14:02:00Z">
              <w:r w:rsidRPr="00460BD5" w:rsidDel="00995B5B">
                <w:rPr>
                  <w:rFonts w:ascii="Times New Roman" w:hAnsi="Times New Roman" w:cs="Times New Roman"/>
                </w:rPr>
                <w:delText>1</w:delText>
              </w:r>
            </w:del>
            <w:r w:rsidRPr="00460BD5">
              <w:rPr>
                <w:rFonts w:ascii="Times New Roman" w:hAnsi="Times New Roman" w:cs="Times New Roman"/>
              </w:rPr>
              <w:t>:00-1</w:t>
            </w:r>
            <w:ins w:id="278" w:author="Miguel Cortez" w:date="2020-12-15T14:02:00Z">
              <w:r w:rsidR="00995B5B">
                <w:rPr>
                  <w:rFonts w:ascii="Times New Roman" w:hAnsi="Times New Roman" w:cs="Times New Roman"/>
                </w:rPr>
                <w:t>8</w:t>
              </w:r>
            </w:ins>
            <w:del w:id="279" w:author="Miguel Cortez" w:date="2020-12-15T14:02:00Z">
              <w:r w:rsidRPr="00460BD5" w:rsidDel="00995B5B">
                <w:rPr>
                  <w:rFonts w:ascii="Times New Roman" w:hAnsi="Times New Roman" w:cs="Times New Roman"/>
                </w:rPr>
                <w:delText>3</w:delText>
              </w:r>
            </w:del>
            <w:r w:rsidRPr="00460BD5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984" w:type="dxa"/>
            <w:tcPrChange w:id="280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C60A9C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Моисеенко Андрей Иванович</w:t>
            </w:r>
          </w:p>
        </w:tc>
        <w:tc>
          <w:tcPr>
            <w:tcW w:w="4863" w:type="dxa"/>
            <w:tcPrChange w:id="281" w:author="Miguel Cortez" w:date="2020-12-15T13:54:00Z">
              <w:tcPr>
                <w:tcW w:w="4437" w:type="dxa"/>
              </w:tcPr>
            </w:tcPrChange>
          </w:tcPr>
          <w:p w:rsidR="0037523A" w:rsidRPr="00460BD5" w:rsidRDefault="00C60A9C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Разучивание песен, участие в концертных программах и конкурсах.</w:t>
            </w:r>
          </w:p>
        </w:tc>
      </w:tr>
      <w:tr w:rsidR="003508AF" w:rsidRPr="00460BD5" w:rsidTr="003508AF">
        <w:trPr>
          <w:gridAfter w:val="3"/>
          <w:wAfter w:w="9186" w:type="dxa"/>
          <w:trPrChange w:id="282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283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Сольное пение (эстрада)</w:t>
            </w:r>
          </w:p>
        </w:tc>
        <w:tc>
          <w:tcPr>
            <w:tcW w:w="709" w:type="dxa"/>
            <w:tcPrChange w:id="284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4 чел.</w:t>
            </w:r>
          </w:p>
        </w:tc>
        <w:tc>
          <w:tcPr>
            <w:tcW w:w="2835" w:type="dxa"/>
            <w:tcPrChange w:id="285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Вторник: 1</w:t>
            </w:r>
            <w:ins w:id="286" w:author="Miguel Cortez" w:date="2020-12-15T14:02:00Z">
              <w:r w:rsidR="00995B5B">
                <w:rPr>
                  <w:rFonts w:ascii="Times New Roman" w:hAnsi="Times New Roman" w:cs="Times New Roman"/>
                </w:rPr>
                <w:t>5</w:t>
              </w:r>
            </w:ins>
            <w:del w:id="287" w:author="Miguel Cortez" w:date="2020-12-15T14:02:00Z">
              <w:r w:rsidRPr="00460BD5" w:rsidDel="00995B5B">
                <w:rPr>
                  <w:rFonts w:ascii="Times New Roman" w:hAnsi="Times New Roman" w:cs="Times New Roman"/>
                </w:rPr>
                <w:delText>4</w:delText>
              </w:r>
            </w:del>
            <w:r w:rsidRPr="00460BD5">
              <w:rPr>
                <w:rFonts w:ascii="Times New Roman" w:hAnsi="Times New Roman" w:cs="Times New Roman"/>
              </w:rPr>
              <w:t>:00-1</w:t>
            </w:r>
            <w:ins w:id="288" w:author="Miguel Cortez" w:date="2020-12-15T14:02:00Z">
              <w:r w:rsidR="00995B5B">
                <w:rPr>
                  <w:rFonts w:ascii="Times New Roman" w:hAnsi="Times New Roman" w:cs="Times New Roman"/>
                </w:rPr>
                <w:t>6</w:t>
              </w:r>
            </w:ins>
            <w:del w:id="289" w:author="Miguel Cortez" w:date="2020-12-15T14:02:00Z">
              <w:r w:rsidRPr="00460BD5" w:rsidDel="00995B5B">
                <w:rPr>
                  <w:rFonts w:ascii="Times New Roman" w:hAnsi="Times New Roman" w:cs="Times New Roman"/>
                </w:rPr>
                <w:delText>5</w:delText>
              </w:r>
            </w:del>
            <w:r w:rsidRPr="00460BD5">
              <w:rPr>
                <w:rFonts w:ascii="Times New Roman" w:hAnsi="Times New Roman" w:cs="Times New Roman"/>
              </w:rPr>
              <w:t>:00</w:t>
            </w: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Суббота: 1</w:t>
            </w:r>
            <w:ins w:id="290" w:author="Miguel Cortez" w:date="2020-12-15T14:02:00Z">
              <w:r w:rsidR="00995B5B">
                <w:rPr>
                  <w:rFonts w:ascii="Times New Roman" w:hAnsi="Times New Roman" w:cs="Times New Roman"/>
                </w:rPr>
                <w:t>5</w:t>
              </w:r>
            </w:ins>
            <w:del w:id="291" w:author="Miguel Cortez" w:date="2020-12-15T14:02:00Z">
              <w:r w:rsidRPr="00460BD5" w:rsidDel="00995B5B">
                <w:rPr>
                  <w:rFonts w:ascii="Times New Roman" w:hAnsi="Times New Roman" w:cs="Times New Roman"/>
                </w:rPr>
                <w:delText>3</w:delText>
              </w:r>
            </w:del>
            <w:r w:rsidRPr="00460BD5">
              <w:rPr>
                <w:rFonts w:ascii="Times New Roman" w:hAnsi="Times New Roman" w:cs="Times New Roman"/>
              </w:rPr>
              <w:t>:00-1</w:t>
            </w:r>
            <w:ins w:id="292" w:author="Miguel Cortez" w:date="2020-12-15T14:02:00Z">
              <w:r w:rsidR="00995B5B">
                <w:rPr>
                  <w:rFonts w:ascii="Times New Roman" w:hAnsi="Times New Roman" w:cs="Times New Roman"/>
                </w:rPr>
                <w:t>6</w:t>
              </w:r>
            </w:ins>
            <w:del w:id="293" w:author="Miguel Cortez" w:date="2020-12-15T14:02:00Z">
              <w:r w:rsidRPr="00460BD5" w:rsidDel="00995B5B">
                <w:rPr>
                  <w:rFonts w:ascii="Times New Roman" w:hAnsi="Times New Roman" w:cs="Times New Roman"/>
                </w:rPr>
                <w:delText>4</w:delText>
              </w:r>
            </w:del>
            <w:r w:rsidRPr="00460BD5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984" w:type="dxa"/>
            <w:tcPrChange w:id="294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C60A9C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Моисеенко Андрей Иванович</w:t>
            </w:r>
          </w:p>
        </w:tc>
        <w:tc>
          <w:tcPr>
            <w:tcW w:w="4863" w:type="dxa"/>
            <w:tcPrChange w:id="295" w:author="Miguel Cortez" w:date="2020-12-15T13:54:00Z">
              <w:tcPr>
                <w:tcW w:w="4437" w:type="dxa"/>
              </w:tcPr>
            </w:tcPrChange>
          </w:tcPr>
          <w:p w:rsidR="0037523A" w:rsidRPr="00460BD5" w:rsidRDefault="00C60A9C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Разучивание песен, участие в концертных программах и конкурсах.</w:t>
            </w:r>
          </w:p>
        </w:tc>
      </w:tr>
      <w:tr w:rsidR="003508AF" w:rsidRPr="00460BD5" w:rsidTr="003508AF">
        <w:trPr>
          <w:gridAfter w:val="3"/>
          <w:wAfter w:w="9186" w:type="dxa"/>
          <w:trPrChange w:id="296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297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Дуэт (эстрадное пение)</w:t>
            </w:r>
          </w:p>
        </w:tc>
        <w:tc>
          <w:tcPr>
            <w:tcW w:w="709" w:type="dxa"/>
            <w:tcPrChange w:id="298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2 чел.</w:t>
            </w:r>
          </w:p>
        </w:tc>
        <w:tc>
          <w:tcPr>
            <w:tcW w:w="2835" w:type="dxa"/>
            <w:tcPrChange w:id="299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вторник: 15:00-16:00</w:t>
            </w: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del w:id="300" w:author="Miguel Cortez" w:date="2020-12-15T14:02:00Z">
              <w:r w:rsidRPr="00460BD5" w:rsidDel="00995B5B">
                <w:rPr>
                  <w:rFonts w:ascii="Times New Roman" w:hAnsi="Times New Roman" w:cs="Times New Roman"/>
                </w:rPr>
                <w:delText>Суббота: 14:00-15:00</w:delText>
              </w:r>
            </w:del>
          </w:p>
        </w:tc>
        <w:tc>
          <w:tcPr>
            <w:tcW w:w="1984" w:type="dxa"/>
            <w:tcPrChange w:id="301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C60A9C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Моисеенко Андрей Иванович</w:t>
            </w:r>
          </w:p>
        </w:tc>
        <w:tc>
          <w:tcPr>
            <w:tcW w:w="4863" w:type="dxa"/>
            <w:tcPrChange w:id="302" w:author="Miguel Cortez" w:date="2020-12-15T13:54:00Z">
              <w:tcPr>
                <w:tcW w:w="4437" w:type="dxa"/>
              </w:tcPr>
            </w:tcPrChange>
          </w:tcPr>
          <w:p w:rsidR="0037523A" w:rsidRPr="00460BD5" w:rsidRDefault="00C60A9C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Разучивание песен, участие в концертных программах и конкурсах.</w:t>
            </w:r>
          </w:p>
        </w:tc>
      </w:tr>
      <w:tr w:rsidR="003508AF" w:rsidRPr="00460BD5" w:rsidTr="003508AF">
        <w:trPr>
          <w:gridAfter w:val="3"/>
          <w:wAfter w:w="9186" w:type="dxa"/>
          <w:trPrChange w:id="303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304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Трио (эстрадное пение)</w:t>
            </w:r>
          </w:p>
        </w:tc>
        <w:tc>
          <w:tcPr>
            <w:tcW w:w="709" w:type="dxa"/>
            <w:tcPrChange w:id="305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3 чел.</w:t>
            </w:r>
          </w:p>
        </w:tc>
        <w:tc>
          <w:tcPr>
            <w:tcW w:w="2835" w:type="dxa"/>
            <w:tcPrChange w:id="306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Понедельник: 13:00-14:00</w:t>
            </w: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del w:id="307" w:author="Miguel Cortez" w:date="2020-12-15T14:03:00Z">
              <w:r w:rsidRPr="00460BD5" w:rsidDel="00995B5B">
                <w:rPr>
                  <w:rFonts w:ascii="Times New Roman" w:hAnsi="Times New Roman" w:cs="Times New Roman"/>
                </w:rPr>
                <w:delText>Пятница: 13:00-14:00</w:delText>
              </w:r>
            </w:del>
          </w:p>
        </w:tc>
        <w:tc>
          <w:tcPr>
            <w:tcW w:w="1984" w:type="dxa"/>
            <w:tcPrChange w:id="308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C60A9C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Моисеенко Андрей Иванович</w:t>
            </w:r>
          </w:p>
        </w:tc>
        <w:tc>
          <w:tcPr>
            <w:tcW w:w="4863" w:type="dxa"/>
            <w:tcPrChange w:id="309" w:author="Miguel Cortez" w:date="2020-12-15T13:54:00Z">
              <w:tcPr>
                <w:tcW w:w="4437" w:type="dxa"/>
              </w:tcPr>
            </w:tcPrChange>
          </w:tcPr>
          <w:p w:rsidR="0037523A" w:rsidRPr="00460BD5" w:rsidRDefault="00C60A9C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Разучивание песен, участие в концертных программах и конкурсах.</w:t>
            </w:r>
          </w:p>
        </w:tc>
      </w:tr>
      <w:tr w:rsidR="003508AF" w:rsidRPr="00460BD5" w:rsidTr="003508AF">
        <w:trPr>
          <w:gridAfter w:val="3"/>
          <w:wAfter w:w="9186" w:type="dxa"/>
          <w:trPrChange w:id="310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311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Вокальный коллектив «Дубравушка»</w:t>
            </w:r>
          </w:p>
        </w:tc>
        <w:tc>
          <w:tcPr>
            <w:tcW w:w="709" w:type="dxa"/>
            <w:tcPrChange w:id="312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8 чел.</w:t>
            </w:r>
          </w:p>
        </w:tc>
        <w:tc>
          <w:tcPr>
            <w:tcW w:w="2835" w:type="dxa"/>
            <w:tcPrChange w:id="313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Четверг: 1</w:t>
            </w:r>
            <w:ins w:id="314" w:author="Miguel Cortez" w:date="2020-12-15T14:03:00Z">
              <w:r w:rsidR="00995B5B">
                <w:rPr>
                  <w:rFonts w:ascii="Times New Roman" w:hAnsi="Times New Roman" w:cs="Times New Roman"/>
                </w:rPr>
                <w:t>3</w:t>
              </w:r>
            </w:ins>
            <w:del w:id="315" w:author="Miguel Cortez" w:date="2020-12-15T14:03:00Z">
              <w:r w:rsidRPr="00460BD5" w:rsidDel="00995B5B">
                <w:rPr>
                  <w:rFonts w:ascii="Times New Roman" w:hAnsi="Times New Roman" w:cs="Times New Roman"/>
                </w:rPr>
                <w:delText>2</w:delText>
              </w:r>
            </w:del>
            <w:r w:rsidRPr="00460BD5">
              <w:rPr>
                <w:rFonts w:ascii="Times New Roman" w:hAnsi="Times New Roman" w:cs="Times New Roman"/>
              </w:rPr>
              <w:t>:00-1</w:t>
            </w:r>
            <w:ins w:id="316" w:author="Miguel Cortez" w:date="2020-12-15T14:03:00Z">
              <w:r w:rsidR="00995B5B">
                <w:rPr>
                  <w:rFonts w:ascii="Times New Roman" w:hAnsi="Times New Roman" w:cs="Times New Roman"/>
                </w:rPr>
                <w:t>4</w:t>
              </w:r>
            </w:ins>
            <w:del w:id="317" w:author="Miguel Cortez" w:date="2020-12-15T14:03:00Z">
              <w:r w:rsidRPr="00460BD5" w:rsidDel="00995B5B">
                <w:rPr>
                  <w:rFonts w:ascii="Times New Roman" w:hAnsi="Times New Roman" w:cs="Times New Roman"/>
                </w:rPr>
                <w:delText>3</w:delText>
              </w:r>
            </w:del>
            <w:r w:rsidRPr="00460BD5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984" w:type="dxa"/>
            <w:tcPrChange w:id="318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Собакин В</w:t>
            </w:r>
            <w:r w:rsidR="00C60A9C" w:rsidRPr="00460BD5">
              <w:rPr>
                <w:rFonts w:ascii="Times New Roman" w:hAnsi="Times New Roman" w:cs="Times New Roman"/>
              </w:rPr>
              <w:t>ладимир Дмитриевич</w:t>
            </w:r>
          </w:p>
        </w:tc>
        <w:tc>
          <w:tcPr>
            <w:tcW w:w="4863" w:type="dxa"/>
            <w:tcPrChange w:id="319" w:author="Miguel Cortez" w:date="2020-12-15T13:54:00Z">
              <w:tcPr>
                <w:tcW w:w="4437" w:type="dxa"/>
              </w:tcPr>
            </w:tcPrChange>
          </w:tcPr>
          <w:p w:rsidR="0037523A" w:rsidRPr="00460BD5" w:rsidRDefault="00C60A9C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Разучивание народных песен под баян, организация досуга пенсионеров</w:t>
            </w:r>
          </w:p>
        </w:tc>
      </w:tr>
      <w:tr w:rsidR="003508AF" w:rsidRPr="00460BD5" w:rsidTr="003508AF">
        <w:trPr>
          <w:gridAfter w:val="3"/>
          <w:wAfter w:w="9186" w:type="dxa"/>
          <w:trPrChange w:id="320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321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Чтецы</w:t>
            </w:r>
          </w:p>
        </w:tc>
        <w:tc>
          <w:tcPr>
            <w:tcW w:w="709" w:type="dxa"/>
            <w:tcPrChange w:id="322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8 чел.</w:t>
            </w:r>
          </w:p>
        </w:tc>
        <w:tc>
          <w:tcPr>
            <w:tcW w:w="2835" w:type="dxa"/>
            <w:tcPrChange w:id="323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Вторник: 11:00-12:00</w:t>
            </w: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Пятница: 11:00-12:00</w:t>
            </w:r>
          </w:p>
        </w:tc>
        <w:tc>
          <w:tcPr>
            <w:tcW w:w="1984" w:type="dxa"/>
            <w:tcPrChange w:id="324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Печенникова И</w:t>
            </w:r>
            <w:r w:rsidR="00C60A9C" w:rsidRPr="00460BD5">
              <w:rPr>
                <w:rFonts w:ascii="Times New Roman" w:hAnsi="Times New Roman" w:cs="Times New Roman"/>
              </w:rPr>
              <w:t>рина Артуровна</w:t>
            </w:r>
          </w:p>
        </w:tc>
        <w:tc>
          <w:tcPr>
            <w:tcW w:w="4863" w:type="dxa"/>
            <w:tcPrChange w:id="325" w:author="Miguel Cortez" w:date="2020-12-15T13:54:00Z">
              <w:tcPr>
                <w:tcW w:w="4437" w:type="dxa"/>
              </w:tcPr>
            </w:tcPrChange>
          </w:tcPr>
          <w:p w:rsidR="0037523A" w:rsidRPr="00460BD5" w:rsidRDefault="000013D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Разучивание стихов, участие в концертных программах.</w:t>
            </w:r>
          </w:p>
        </w:tc>
      </w:tr>
      <w:tr w:rsidR="003508AF" w:rsidRPr="00460BD5" w:rsidTr="003508AF">
        <w:trPr>
          <w:gridAfter w:val="3"/>
          <w:wAfter w:w="9186" w:type="dxa"/>
          <w:trPrChange w:id="326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327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Театральная группа «</w:t>
            </w:r>
            <w:proofErr w:type="spellStart"/>
            <w:r w:rsidRPr="00460BD5">
              <w:rPr>
                <w:rFonts w:ascii="Times New Roman" w:hAnsi="Times New Roman" w:cs="Times New Roman"/>
              </w:rPr>
              <w:t>ПиК</w:t>
            </w:r>
            <w:proofErr w:type="spellEnd"/>
            <w:r w:rsidRPr="00460BD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  <w:tcPrChange w:id="328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15 чел.</w:t>
            </w:r>
          </w:p>
        </w:tc>
        <w:tc>
          <w:tcPr>
            <w:tcW w:w="2835" w:type="dxa"/>
            <w:tcPrChange w:id="329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Среда, четверг:</w:t>
            </w:r>
          </w:p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10:00-12:00</w:t>
            </w:r>
          </w:p>
        </w:tc>
        <w:tc>
          <w:tcPr>
            <w:tcW w:w="1984" w:type="dxa"/>
            <w:tcPrChange w:id="330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Печенникова И</w:t>
            </w:r>
            <w:r w:rsidR="00C60A9C" w:rsidRPr="00460BD5">
              <w:rPr>
                <w:rFonts w:ascii="Times New Roman" w:hAnsi="Times New Roman" w:cs="Times New Roman"/>
              </w:rPr>
              <w:t>рина Артуровна</w:t>
            </w:r>
          </w:p>
        </w:tc>
        <w:tc>
          <w:tcPr>
            <w:tcW w:w="4863" w:type="dxa"/>
            <w:tcPrChange w:id="331" w:author="Miguel Cortez" w:date="2020-12-15T13:54:00Z">
              <w:tcPr>
                <w:tcW w:w="4437" w:type="dxa"/>
              </w:tcPr>
            </w:tcPrChange>
          </w:tcPr>
          <w:p w:rsidR="0037523A" w:rsidRPr="00460BD5" w:rsidRDefault="000013D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Подготовка и показ спектаклей, театрализованных программ. Участие в конкурсах.</w:t>
            </w:r>
          </w:p>
        </w:tc>
      </w:tr>
      <w:tr w:rsidR="003508AF" w:rsidRPr="00460BD5" w:rsidTr="003508AF">
        <w:trPr>
          <w:gridAfter w:val="3"/>
          <w:wAfter w:w="9186" w:type="dxa"/>
          <w:trPrChange w:id="332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333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Женский клуб «</w:t>
            </w:r>
            <w:proofErr w:type="spellStart"/>
            <w:r w:rsidRPr="00460BD5">
              <w:rPr>
                <w:rFonts w:ascii="Times New Roman" w:hAnsi="Times New Roman" w:cs="Times New Roman"/>
              </w:rPr>
              <w:t>Берегиня</w:t>
            </w:r>
            <w:proofErr w:type="spellEnd"/>
            <w:r w:rsidRPr="00460BD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  <w:tcPrChange w:id="334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15 чел.</w:t>
            </w:r>
          </w:p>
        </w:tc>
        <w:tc>
          <w:tcPr>
            <w:tcW w:w="2835" w:type="dxa"/>
            <w:tcPrChange w:id="335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Четверг каждого месяца: 16:00-18:00</w:t>
            </w:r>
          </w:p>
        </w:tc>
        <w:tc>
          <w:tcPr>
            <w:tcW w:w="1984" w:type="dxa"/>
            <w:tcPrChange w:id="336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C60A9C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Гамануха Нина Николаевна</w:t>
            </w:r>
          </w:p>
        </w:tc>
        <w:tc>
          <w:tcPr>
            <w:tcW w:w="4863" w:type="dxa"/>
            <w:tcPrChange w:id="337" w:author="Miguel Cortez" w:date="2020-12-15T13:54:00Z">
              <w:tcPr>
                <w:tcW w:w="4437" w:type="dxa"/>
              </w:tcPr>
            </w:tcPrChange>
          </w:tcPr>
          <w:p w:rsidR="0037523A" w:rsidRPr="00460BD5" w:rsidRDefault="000013D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Организация досуга, участие в театрализованных программах.</w:t>
            </w:r>
          </w:p>
        </w:tc>
      </w:tr>
      <w:tr w:rsidR="003508AF" w:rsidRPr="00460BD5" w:rsidTr="003508AF">
        <w:trPr>
          <w:gridAfter w:val="3"/>
          <w:wAfter w:w="9186" w:type="dxa"/>
          <w:trPrChange w:id="338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339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lastRenderedPageBreak/>
              <w:t>Клуб ветеранов «Нежность»</w:t>
            </w:r>
          </w:p>
        </w:tc>
        <w:tc>
          <w:tcPr>
            <w:tcW w:w="709" w:type="dxa"/>
            <w:tcPrChange w:id="340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20 чел.</w:t>
            </w:r>
          </w:p>
        </w:tc>
        <w:tc>
          <w:tcPr>
            <w:tcW w:w="2835" w:type="dxa"/>
            <w:tcPrChange w:id="341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Понедельник каждого месяца: 15:00-17:00</w:t>
            </w:r>
          </w:p>
        </w:tc>
        <w:tc>
          <w:tcPr>
            <w:tcW w:w="1984" w:type="dxa"/>
            <w:tcPrChange w:id="342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BF0E5A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ins w:id="343" w:author="Miguel Cortez" w:date="2020-12-15T14:18:00Z">
              <w:r>
                <w:rPr>
                  <w:rFonts w:ascii="Times New Roman" w:hAnsi="Times New Roman" w:cs="Times New Roman"/>
                </w:rPr>
                <w:t>Сюньков</w:t>
              </w:r>
              <w:proofErr w:type="spellEnd"/>
              <w:r>
                <w:rPr>
                  <w:rFonts w:ascii="Times New Roman" w:hAnsi="Times New Roman" w:cs="Times New Roman"/>
                </w:rPr>
                <w:t xml:space="preserve"> Павел Васильевич</w:t>
              </w:r>
            </w:ins>
            <w:del w:id="344" w:author="Miguel Cortez" w:date="2020-12-15T14:17:00Z">
              <w:r w:rsidR="00C60A9C" w:rsidRPr="00460BD5" w:rsidDel="00BF0E5A">
                <w:rPr>
                  <w:rFonts w:ascii="Times New Roman" w:hAnsi="Times New Roman" w:cs="Times New Roman"/>
                </w:rPr>
                <w:delText>Гамануха Нина Николаевна</w:delText>
              </w:r>
            </w:del>
          </w:p>
        </w:tc>
        <w:tc>
          <w:tcPr>
            <w:tcW w:w="4863" w:type="dxa"/>
            <w:tcPrChange w:id="345" w:author="Miguel Cortez" w:date="2020-12-15T13:54:00Z">
              <w:tcPr>
                <w:tcW w:w="4437" w:type="dxa"/>
              </w:tcPr>
            </w:tcPrChange>
          </w:tcPr>
          <w:p w:rsidR="0037523A" w:rsidRPr="00460BD5" w:rsidRDefault="000013DD" w:rsidP="00D300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0BD5">
              <w:rPr>
                <w:rFonts w:ascii="Times New Roman" w:hAnsi="Times New Roman" w:cs="Times New Roman"/>
              </w:rPr>
              <w:t>Чевствование</w:t>
            </w:r>
            <w:proofErr w:type="spellEnd"/>
            <w:r w:rsidRPr="00460BD5">
              <w:rPr>
                <w:rFonts w:ascii="Times New Roman" w:hAnsi="Times New Roman" w:cs="Times New Roman"/>
              </w:rPr>
              <w:t xml:space="preserve"> юбиляров и именинников, оказание трудовой и социальной помощи, организация досуга пенсионеров и т.п.</w:t>
            </w:r>
          </w:p>
        </w:tc>
      </w:tr>
      <w:tr w:rsidR="003508AF" w:rsidRPr="00460BD5" w:rsidTr="003508AF">
        <w:trPr>
          <w:gridAfter w:val="3"/>
          <w:wAfter w:w="9186" w:type="dxa"/>
          <w:trPrChange w:id="346" w:author="Miguel Cortez" w:date="2020-12-15T13:54:00Z">
            <w:trPr>
              <w:gridAfter w:val="3"/>
              <w:wAfter w:w="9186" w:type="dxa"/>
            </w:trPr>
          </w:trPrChange>
        </w:trPr>
        <w:tc>
          <w:tcPr>
            <w:tcW w:w="1843" w:type="dxa"/>
            <w:tcPrChange w:id="347" w:author="Miguel Cortez" w:date="2020-12-15T13:54:00Z">
              <w:tcPr>
                <w:tcW w:w="1701" w:type="dxa"/>
                <w:gridSpan w:val="2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Группа «Здоровье»</w:t>
            </w:r>
          </w:p>
        </w:tc>
        <w:tc>
          <w:tcPr>
            <w:tcW w:w="709" w:type="dxa"/>
            <w:tcPrChange w:id="348" w:author="Miguel Cortez" w:date="2020-12-15T13:54:00Z">
              <w:tcPr>
                <w:tcW w:w="851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23 чел.</w:t>
            </w:r>
          </w:p>
        </w:tc>
        <w:tc>
          <w:tcPr>
            <w:tcW w:w="2835" w:type="dxa"/>
            <w:tcPrChange w:id="349" w:author="Miguel Cortez" w:date="2020-12-15T13:54:00Z">
              <w:tcPr>
                <w:tcW w:w="2268" w:type="dxa"/>
              </w:tcPr>
            </w:tcPrChange>
          </w:tcPr>
          <w:p w:rsidR="0037523A" w:rsidRPr="00460BD5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Понедельник, среда, пятница: 18:00-19:00</w:t>
            </w:r>
          </w:p>
        </w:tc>
        <w:tc>
          <w:tcPr>
            <w:tcW w:w="1984" w:type="dxa"/>
            <w:tcPrChange w:id="350" w:author="Miguel Cortez" w:date="2020-12-15T13:54:00Z">
              <w:tcPr>
                <w:tcW w:w="2977" w:type="dxa"/>
                <w:gridSpan w:val="2"/>
              </w:tcPr>
            </w:tcPrChange>
          </w:tcPr>
          <w:p w:rsidR="0037523A" w:rsidRPr="00460BD5" w:rsidRDefault="00BF0E5A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ins w:id="351" w:author="Miguel Cortez" w:date="2020-12-15T14:18:00Z">
              <w:r>
                <w:rPr>
                  <w:rFonts w:ascii="Times New Roman" w:hAnsi="Times New Roman" w:cs="Times New Roman"/>
                </w:rPr>
                <w:t>Сюньков</w:t>
              </w:r>
              <w:proofErr w:type="spellEnd"/>
              <w:r>
                <w:rPr>
                  <w:rFonts w:ascii="Times New Roman" w:hAnsi="Times New Roman" w:cs="Times New Roman"/>
                </w:rPr>
                <w:t xml:space="preserve"> Павел Васильевич</w:t>
              </w:r>
            </w:ins>
            <w:del w:id="352" w:author="Miguel Cortez" w:date="2020-12-15T14:17:00Z">
              <w:r w:rsidR="00C60A9C" w:rsidRPr="00460BD5" w:rsidDel="00BF0E5A">
                <w:rPr>
                  <w:rFonts w:ascii="Times New Roman" w:hAnsi="Times New Roman" w:cs="Times New Roman"/>
                </w:rPr>
                <w:delText>Гамануха Нина Николаевна</w:delText>
              </w:r>
            </w:del>
          </w:p>
        </w:tc>
        <w:tc>
          <w:tcPr>
            <w:tcW w:w="4863" w:type="dxa"/>
            <w:tcPrChange w:id="353" w:author="Miguel Cortez" w:date="2020-12-15T13:54:00Z">
              <w:tcPr>
                <w:tcW w:w="4437" w:type="dxa"/>
              </w:tcPr>
            </w:tcPrChange>
          </w:tcPr>
          <w:p w:rsidR="0037523A" w:rsidRPr="00460BD5" w:rsidRDefault="000013DD" w:rsidP="00D30093">
            <w:pPr>
              <w:jc w:val="center"/>
              <w:rPr>
                <w:rFonts w:ascii="Times New Roman" w:hAnsi="Times New Roman" w:cs="Times New Roman"/>
              </w:rPr>
            </w:pPr>
            <w:r w:rsidRPr="00460BD5">
              <w:rPr>
                <w:rFonts w:ascii="Times New Roman" w:hAnsi="Times New Roman" w:cs="Times New Roman"/>
              </w:rPr>
              <w:t>Занятия на тренажёрах, ходьба на лыжах, посещения бассейна спорткомплекса «Энергия».</w:t>
            </w:r>
          </w:p>
        </w:tc>
      </w:tr>
    </w:tbl>
    <w:p w:rsidR="00BC1571" w:rsidRPr="00460BD5" w:rsidRDefault="00BC1571" w:rsidP="00BC1571">
      <w:pPr>
        <w:rPr>
          <w:rFonts w:ascii="Times New Roman" w:hAnsi="Times New Roman" w:cs="Times New Roman"/>
        </w:rPr>
      </w:pPr>
    </w:p>
    <w:p w:rsidR="00BC1571" w:rsidRPr="00460BD5" w:rsidRDefault="00BC1571" w:rsidP="00BC1571">
      <w:pPr>
        <w:rPr>
          <w:rFonts w:ascii="Times New Roman" w:hAnsi="Times New Roman" w:cs="Times New Roman"/>
        </w:rPr>
      </w:pPr>
      <w:r w:rsidRPr="00460BD5">
        <w:rPr>
          <w:rFonts w:ascii="Times New Roman" w:hAnsi="Times New Roman" w:cs="Times New Roman"/>
        </w:rPr>
        <w:t>Директору МУ «Искров</w:t>
      </w:r>
      <w:r w:rsidR="00DB7B97">
        <w:rPr>
          <w:rFonts w:ascii="Times New Roman" w:hAnsi="Times New Roman" w:cs="Times New Roman"/>
        </w:rPr>
        <w:t>с</w:t>
      </w:r>
      <w:r w:rsidRPr="00460BD5">
        <w:rPr>
          <w:rFonts w:ascii="Times New Roman" w:hAnsi="Times New Roman" w:cs="Times New Roman"/>
        </w:rPr>
        <w:t>кий»</w:t>
      </w:r>
      <w:bookmarkStart w:id="354" w:name="_GoBack"/>
      <w:bookmarkEnd w:id="354"/>
      <w:r w:rsidRPr="00460BD5">
        <w:rPr>
          <w:rFonts w:ascii="Times New Roman" w:hAnsi="Times New Roman" w:cs="Times New Roman"/>
        </w:rPr>
        <w:t xml:space="preserve"> СДК                             </w:t>
      </w:r>
      <w:proofErr w:type="spellStart"/>
      <w:r w:rsidRPr="00460BD5">
        <w:rPr>
          <w:rFonts w:ascii="Times New Roman" w:hAnsi="Times New Roman" w:cs="Times New Roman"/>
        </w:rPr>
        <w:t>И.А.Печенникова</w:t>
      </w:r>
      <w:proofErr w:type="spellEnd"/>
    </w:p>
    <w:sectPr w:rsidR="00BC1571" w:rsidRPr="00460BD5" w:rsidSect="000F64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025CDCD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84C44F1"/>
    <w:multiLevelType w:val="hybridMultilevel"/>
    <w:tmpl w:val="BC06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ortez">
    <w15:presenceInfo w15:providerId="None" w15:userId="Miguel Corte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093"/>
    <w:rsid w:val="000013DD"/>
    <w:rsid w:val="000020A7"/>
    <w:rsid w:val="00011602"/>
    <w:rsid w:val="00014830"/>
    <w:rsid w:val="00024CA2"/>
    <w:rsid w:val="000259BB"/>
    <w:rsid w:val="000629A6"/>
    <w:rsid w:val="00074053"/>
    <w:rsid w:val="000923C0"/>
    <w:rsid w:val="00092758"/>
    <w:rsid w:val="000939BD"/>
    <w:rsid w:val="000B3871"/>
    <w:rsid w:val="000C0545"/>
    <w:rsid w:val="000F127E"/>
    <w:rsid w:val="000F4183"/>
    <w:rsid w:val="000F5E58"/>
    <w:rsid w:val="000F6445"/>
    <w:rsid w:val="00105825"/>
    <w:rsid w:val="00116DC9"/>
    <w:rsid w:val="0012021F"/>
    <w:rsid w:val="00126DB8"/>
    <w:rsid w:val="00165416"/>
    <w:rsid w:val="001732D3"/>
    <w:rsid w:val="001A1E93"/>
    <w:rsid w:val="001A7394"/>
    <w:rsid w:val="001C1F20"/>
    <w:rsid w:val="001C47B3"/>
    <w:rsid w:val="001D4572"/>
    <w:rsid w:val="001D7A9F"/>
    <w:rsid w:val="001F1871"/>
    <w:rsid w:val="00204E6C"/>
    <w:rsid w:val="002175EB"/>
    <w:rsid w:val="00222B89"/>
    <w:rsid w:val="002232CB"/>
    <w:rsid w:val="00225506"/>
    <w:rsid w:val="002327E6"/>
    <w:rsid w:val="00243C6D"/>
    <w:rsid w:val="00246830"/>
    <w:rsid w:val="00257849"/>
    <w:rsid w:val="002611B3"/>
    <w:rsid w:val="0028556F"/>
    <w:rsid w:val="002C5194"/>
    <w:rsid w:val="002D0F34"/>
    <w:rsid w:val="002E2613"/>
    <w:rsid w:val="002E7158"/>
    <w:rsid w:val="002F01D2"/>
    <w:rsid w:val="003130E2"/>
    <w:rsid w:val="003165B7"/>
    <w:rsid w:val="003508AF"/>
    <w:rsid w:val="0035780B"/>
    <w:rsid w:val="0037254A"/>
    <w:rsid w:val="0037523A"/>
    <w:rsid w:val="00375A7E"/>
    <w:rsid w:val="003763F7"/>
    <w:rsid w:val="003B1BD7"/>
    <w:rsid w:val="003B2A90"/>
    <w:rsid w:val="003B633A"/>
    <w:rsid w:val="003C51A3"/>
    <w:rsid w:val="003D4D4C"/>
    <w:rsid w:val="00400D0F"/>
    <w:rsid w:val="004013CA"/>
    <w:rsid w:val="0040333B"/>
    <w:rsid w:val="004051A2"/>
    <w:rsid w:val="0042156C"/>
    <w:rsid w:val="0043222D"/>
    <w:rsid w:val="00440A95"/>
    <w:rsid w:val="0044157C"/>
    <w:rsid w:val="00451439"/>
    <w:rsid w:val="00460BD5"/>
    <w:rsid w:val="0049373C"/>
    <w:rsid w:val="004A5073"/>
    <w:rsid w:val="004A7B84"/>
    <w:rsid w:val="004B0BE4"/>
    <w:rsid w:val="004B34A6"/>
    <w:rsid w:val="004C0DE2"/>
    <w:rsid w:val="004D6039"/>
    <w:rsid w:val="00537CD9"/>
    <w:rsid w:val="00542474"/>
    <w:rsid w:val="005717AA"/>
    <w:rsid w:val="00576B90"/>
    <w:rsid w:val="0058626E"/>
    <w:rsid w:val="00595154"/>
    <w:rsid w:val="005B6B05"/>
    <w:rsid w:val="005D1F9A"/>
    <w:rsid w:val="005D5FFE"/>
    <w:rsid w:val="006242E6"/>
    <w:rsid w:val="00627E30"/>
    <w:rsid w:val="0063044A"/>
    <w:rsid w:val="006363BA"/>
    <w:rsid w:val="0064632F"/>
    <w:rsid w:val="00656153"/>
    <w:rsid w:val="00680744"/>
    <w:rsid w:val="00687278"/>
    <w:rsid w:val="006A3C3D"/>
    <w:rsid w:val="006C0AE7"/>
    <w:rsid w:val="006C2AC2"/>
    <w:rsid w:val="006D6019"/>
    <w:rsid w:val="006F4829"/>
    <w:rsid w:val="00743029"/>
    <w:rsid w:val="007604C7"/>
    <w:rsid w:val="007C6959"/>
    <w:rsid w:val="007D3245"/>
    <w:rsid w:val="007D79BB"/>
    <w:rsid w:val="00800328"/>
    <w:rsid w:val="00800A8C"/>
    <w:rsid w:val="0080594B"/>
    <w:rsid w:val="00842ABA"/>
    <w:rsid w:val="00860A8D"/>
    <w:rsid w:val="008643FE"/>
    <w:rsid w:val="0087258A"/>
    <w:rsid w:val="008725BD"/>
    <w:rsid w:val="0088726F"/>
    <w:rsid w:val="00897559"/>
    <w:rsid w:val="008A0B6A"/>
    <w:rsid w:val="008B25BB"/>
    <w:rsid w:val="008B2639"/>
    <w:rsid w:val="008B6E82"/>
    <w:rsid w:val="008F1DC4"/>
    <w:rsid w:val="00926B36"/>
    <w:rsid w:val="009314D8"/>
    <w:rsid w:val="00961A80"/>
    <w:rsid w:val="00967729"/>
    <w:rsid w:val="00995B5B"/>
    <w:rsid w:val="009A6175"/>
    <w:rsid w:val="009A7736"/>
    <w:rsid w:val="009B531D"/>
    <w:rsid w:val="009B72E3"/>
    <w:rsid w:val="009D39C7"/>
    <w:rsid w:val="009E3E9A"/>
    <w:rsid w:val="009F130D"/>
    <w:rsid w:val="00A30B54"/>
    <w:rsid w:val="00A377E3"/>
    <w:rsid w:val="00A41708"/>
    <w:rsid w:val="00A53E02"/>
    <w:rsid w:val="00A62FF6"/>
    <w:rsid w:val="00A70B86"/>
    <w:rsid w:val="00A96BAB"/>
    <w:rsid w:val="00AA5C5C"/>
    <w:rsid w:val="00AD4623"/>
    <w:rsid w:val="00AE5478"/>
    <w:rsid w:val="00AE7BCF"/>
    <w:rsid w:val="00AF69B1"/>
    <w:rsid w:val="00AF7C12"/>
    <w:rsid w:val="00B56C96"/>
    <w:rsid w:val="00BC1571"/>
    <w:rsid w:val="00BD0213"/>
    <w:rsid w:val="00BE232B"/>
    <w:rsid w:val="00BF0E5A"/>
    <w:rsid w:val="00C17C35"/>
    <w:rsid w:val="00C60A9C"/>
    <w:rsid w:val="00C61712"/>
    <w:rsid w:val="00C6252B"/>
    <w:rsid w:val="00C66C55"/>
    <w:rsid w:val="00CB5CA1"/>
    <w:rsid w:val="00CC79D0"/>
    <w:rsid w:val="00CF5FFE"/>
    <w:rsid w:val="00D11500"/>
    <w:rsid w:val="00D30093"/>
    <w:rsid w:val="00D370D1"/>
    <w:rsid w:val="00D40923"/>
    <w:rsid w:val="00D47272"/>
    <w:rsid w:val="00D639D9"/>
    <w:rsid w:val="00D74315"/>
    <w:rsid w:val="00D75CDF"/>
    <w:rsid w:val="00DB370C"/>
    <w:rsid w:val="00DB7B97"/>
    <w:rsid w:val="00DE2BD8"/>
    <w:rsid w:val="00E11F94"/>
    <w:rsid w:val="00E51805"/>
    <w:rsid w:val="00E643DA"/>
    <w:rsid w:val="00E75411"/>
    <w:rsid w:val="00EA0538"/>
    <w:rsid w:val="00EC337C"/>
    <w:rsid w:val="00EC390E"/>
    <w:rsid w:val="00EE3A1A"/>
    <w:rsid w:val="00EE3D28"/>
    <w:rsid w:val="00EF59E8"/>
    <w:rsid w:val="00F156FE"/>
    <w:rsid w:val="00F26823"/>
    <w:rsid w:val="00F310D9"/>
    <w:rsid w:val="00F33748"/>
    <w:rsid w:val="00F34407"/>
    <w:rsid w:val="00F47A73"/>
    <w:rsid w:val="00F52D1A"/>
    <w:rsid w:val="00F92963"/>
    <w:rsid w:val="00FC17C6"/>
    <w:rsid w:val="00FC1DC2"/>
    <w:rsid w:val="00FC203D"/>
    <w:rsid w:val="00FC5AEB"/>
    <w:rsid w:val="00FF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B0F549-64A0-404B-B1DE-B0577B22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7B8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D300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">
    <w:name w:val="List Bullet"/>
    <w:basedOn w:val="a0"/>
    <w:uiPriority w:val="99"/>
    <w:unhideWhenUsed/>
    <w:rsid w:val="0058626E"/>
    <w:pPr>
      <w:numPr>
        <w:numId w:val="1"/>
      </w:numPr>
      <w:contextualSpacing/>
    </w:pPr>
  </w:style>
  <w:style w:type="paragraph" w:styleId="a5">
    <w:name w:val="List Paragraph"/>
    <w:basedOn w:val="a0"/>
    <w:uiPriority w:val="34"/>
    <w:qFormat/>
    <w:rsid w:val="00687278"/>
    <w:pPr>
      <w:ind w:left="720"/>
      <w:contextualSpacing/>
    </w:pPr>
  </w:style>
  <w:style w:type="paragraph" w:styleId="a6">
    <w:name w:val="No Spacing"/>
    <w:uiPriority w:val="1"/>
    <w:qFormat/>
    <w:rsid w:val="00BE232B"/>
    <w:pPr>
      <w:spacing w:after="0" w:line="240" w:lineRule="auto"/>
    </w:pPr>
    <w:rPr>
      <w:rFonts w:eastAsiaTheme="minorHAnsi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AF69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AF69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8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9D997-45AF-4440-8785-1ED527D92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1</Pages>
  <Words>4522</Words>
  <Characters>25778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Miguel Cortez</cp:lastModifiedBy>
  <cp:revision>18</cp:revision>
  <cp:lastPrinted>2020-12-22T07:49:00Z</cp:lastPrinted>
  <dcterms:created xsi:type="dcterms:W3CDTF">2001-12-31T18:10:00Z</dcterms:created>
  <dcterms:modified xsi:type="dcterms:W3CDTF">2020-12-22T07:58:00Z</dcterms:modified>
</cp:coreProperties>
</file>